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C13FF" w14:textId="77777777" w:rsidR="00B92390" w:rsidRDefault="00B92390" w:rsidP="001464D6">
      <w:pPr>
        <w:spacing w:after="0"/>
        <w:jc w:val="center"/>
        <w:rPr>
          <w:rFonts w:ascii="Verdana" w:hAnsi="Verdana" w:cs="Helvetica-Light"/>
          <w:b/>
          <w:bCs/>
          <w:kern w:val="0"/>
        </w:rPr>
      </w:pPr>
    </w:p>
    <w:p w14:paraId="08B7173D" w14:textId="7485041F" w:rsidR="001464D6" w:rsidRDefault="001464D6" w:rsidP="001464D6">
      <w:pPr>
        <w:spacing w:after="0"/>
        <w:jc w:val="center"/>
        <w:rPr>
          <w:rFonts w:ascii="Verdana" w:hAnsi="Verdana" w:cs="Helvetica-Light"/>
          <w:b/>
          <w:bCs/>
          <w:kern w:val="0"/>
        </w:rPr>
      </w:pPr>
      <w:r>
        <w:rPr>
          <w:rFonts w:ascii="Verdana" w:hAnsi="Verdana" w:cs="Helvetica-Light"/>
          <w:b/>
          <w:bCs/>
          <w:kern w:val="0"/>
        </w:rPr>
        <w:t>RESOLUCIÓN NÚMER</w:t>
      </w:r>
      <w:r w:rsidRPr="003C0F23">
        <w:rPr>
          <w:rFonts w:ascii="Verdana" w:hAnsi="Verdana" w:cs="Helvetica-Light"/>
          <w:b/>
          <w:bCs/>
          <w:kern w:val="0"/>
        </w:rPr>
        <w:t>O____</w:t>
      </w:r>
      <w:r w:rsidR="00B737E5" w:rsidRPr="003C0F23">
        <w:rPr>
          <w:rFonts w:ascii="Verdana" w:hAnsi="Verdana" w:cs="Helvetica-Light"/>
          <w:b/>
          <w:bCs/>
          <w:kern w:val="0"/>
        </w:rPr>
        <w:t>___</w:t>
      </w:r>
      <w:r w:rsidR="003C0F23" w:rsidRPr="003C0F23">
        <w:rPr>
          <w:rFonts w:ascii="Verdana" w:hAnsi="Verdana" w:cs="Helvetica-Light"/>
          <w:b/>
          <w:bCs/>
          <w:kern w:val="0"/>
        </w:rPr>
        <w:t>_</w:t>
      </w:r>
      <w:r w:rsidR="00B737E5" w:rsidRPr="003C0F23">
        <w:rPr>
          <w:rFonts w:ascii="Verdana" w:hAnsi="Verdana" w:cs="Helvetica-Light"/>
          <w:b/>
          <w:bCs/>
          <w:kern w:val="0"/>
        </w:rPr>
        <w:t>__</w:t>
      </w:r>
      <w:r w:rsidR="00FF5571" w:rsidRPr="003C0F23">
        <w:rPr>
          <w:rFonts w:ascii="Verdana" w:hAnsi="Verdana" w:cs="Helvetica-Light"/>
          <w:b/>
          <w:bCs/>
          <w:kern w:val="0"/>
        </w:rPr>
        <w:t>_______</w:t>
      </w:r>
      <w:r w:rsidRPr="003C0F23">
        <w:rPr>
          <w:rFonts w:ascii="Verdana" w:hAnsi="Verdana" w:cs="Helvetica-Light"/>
          <w:b/>
          <w:bCs/>
          <w:kern w:val="0"/>
        </w:rPr>
        <w:t>___DE____</w:t>
      </w:r>
      <w:r w:rsidR="00B737E5" w:rsidRPr="003C0F23">
        <w:rPr>
          <w:rFonts w:ascii="Verdana" w:hAnsi="Verdana" w:cs="Helvetica-Light"/>
          <w:b/>
          <w:bCs/>
          <w:kern w:val="0"/>
        </w:rPr>
        <w:t>___</w:t>
      </w:r>
      <w:r w:rsidRPr="003C0F23">
        <w:rPr>
          <w:rFonts w:ascii="Verdana" w:hAnsi="Verdana" w:cs="Helvetica-Light"/>
          <w:b/>
          <w:bCs/>
          <w:kern w:val="0"/>
        </w:rPr>
        <w:t>__</w:t>
      </w:r>
      <w:r w:rsidR="00FF5571" w:rsidRPr="003C0F23">
        <w:rPr>
          <w:rFonts w:ascii="Verdana" w:hAnsi="Verdana" w:cs="Helvetica-Light"/>
          <w:b/>
          <w:bCs/>
          <w:kern w:val="0"/>
        </w:rPr>
        <w:t>_____</w:t>
      </w:r>
      <w:r w:rsidRPr="003C0F23">
        <w:rPr>
          <w:rFonts w:ascii="Verdana" w:hAnsi="Verdana" w:cs="Helvetica-Light"/>
          <w:b/>
          <w:bCs/>
          <w:kern w:val="0"/>
        </w:rPr>
        <w:t>__</w:t>
      </w:r>
    </w:p>
    <w:p w14:paraId="7303430B" w14:textId="77777777" w:rsidR="001464D6" w:rsidRDefault="001464D6" w:rsidP="001464D6">
      <w:pPr>
        <w:rPr>
          <w:rFonts w:ascii="Verdana" w:hAnsi="Verdana"/>
        </w:rPr>
      </w:pPr>
    </w:p>
    <w:p w14:paraId="5F2FEC90" w14:textId="56AF8D48" w:rsidR="001464D6" w:rsidRDefault="001464D6" w:rsidP="000D266D">
      <w:pPr>
        <w:spacing w:line="276" w:lineRule="auto"/>
        <w:jc w:val="center"/>
        <w:rPr>
          <w:rFonts w:ascii="Verdana" w:hAnsi="Verdana"/>
        </w:rPr>
      </w:pPr>
      <w:r w:rsidRPr="37C49090">
        <w:rPr>
          <w:rFonts w:ascii="Verdana" w:hAnsi="Verdana"/>
        </w:rPr>
        <w:t>“</w:t>
      </w:r>
      <w:r w:rsidR="000D266D" w:rsidRPr="37C49090">
        <w:rPr>
          <w:rFonts w:ascii="Verdana" w:hAnsi="Verdana"/>
        </w:rPr>
        <w:t>Por la cual se adoptan las metas ambientales de que trata el literal e) del artículo 1.2.1.18.54. del Decreto 1625 de 2016</w:t>
      </w:r>
      <w:r w:rsidR="00F502AF">
        <w:rPr>
          <w:rFonts w:ascii="Verdana" w:hAnsi="Verdana"/>
        </w:rPr>
        <w:t xml:space="preserve"> Decreto único en materia tributaria</w:t>
      </w:r>
      <w:r w:rsidR="02EE4D5A" w:rsidRPr="37C49090">
        <w:rPr>
          <w:rFonts w:ascii="Verdana" w:hAnsi="Verdana"/>
        </w:rPr>
        <w:t xml:space="preserve"> y otras determinaci</w:t>
      </w:r>
      <w:r w:rsidR="00F502AF">
        <w:rPr>
          <w:rFonts w:ascii="Verdana" w:hAnsi="Verdana"/>
        </w:rPr>
        <w:t>o</w:t>
      </w:r>
      <w:r w:rsidR="02EE4D5A" w:rsidRPr="37C49090">
        <w:rPr>
          <w:rFonts w:ascii="Verdana" w:hAnsi="Verdana"/>
        </w:rPr>
        <w:t>nes</w:t>
      </w:r>
      <w:r w:rsidR="000D266D" w:rsidRPr="37C49090">
        <w:rPr>
          <w:rFonts w:ascii="Verdana" w:hAnsi="Verdana"/>
        </w:rPr>
        <w:t>”.</w:t>
      </w:r>
    </w:p>
    <w:p w14:paraId="4C933BFC" w14:textId="77777777" w:rsidR="001464D6" w:rsidRDefault="001464D6" w:rsidP="00D45C90">
      <w:pPr>
        <w:spacing w:line="240" w:lineRule="auto"/>
        <w:jc w:val="both"/>
        <w:rPr>
          <w:rFonts w:ascii="Verdana" w:hAnsi="Verdana"/>
        </w:rPr>
      </w:pPr>
    </w:p>
    <w:p w14:paraId="5FBCC46C" w14:textId="137704E5" w:rsidR="000D266D" w:rsidRPr="006D7B09" w:rsidRDefault="00F80818">
      <w:pPr>
        <w:spacing w:before="1"/>
        <w:ind w:left="883" w:right="134" w:hanging="418"/>
        <w:jc w:val="center"/>
        <w:rPr>
          <w:rFonts w:ascii="Verdana" w:hAnsi="Verdana"/>
          <w:b/>
        </w:rPr>
      </w:pPr>
      <w:r w:rsidRPr="005B0B8D">
        <w:rPr>
          <w:rFonts w:ascii="Verdana" w:hAnsi="Verdana"/>
          <w:b/>
        </w:rPr>
        <w:t>El Ministerio de Ambiente y Desarrollo Sostenibl</w:t>
      </w:r>
      <w:r w:rsidR="005B0B8D" w:rsidRPr="005B0B8D">
        <w:rPr>
          <w:rFonts w:ascii="Verdana" w:hAnsi="Verdana"/>
          <w:b/>
        </w:rPr>
        <w:t>e</w:t>
      </w:r>
      <w:r w:rsidR="001464D6" w:rsidRPr="006D7B09">
        <w:rPr>
          <w:rFonts w:ascii="Verdana" w:hAnsi="Verdana"/>
          <w:b/>
        </w:rPr>
        <w:t xml:space="preserve"> </w:t>
      </w:r>
      <w:r w:rsidR="005B0B8D">
        <w:rPr>
          <w:rFonts w:ascii="Verdana" w:hAnsi="Verdana"/>
          <w:b/>
          <w:bCs/>
        </w:rPr>
        <w:t>e</w:t>
      </w:r>
      <w:r w:rsidR="000D266D" w:rsidRPr="006D7B09">
        <w:rPr>
          <w:rFonts w:ascii="Verdana" w:hAnsi="Verdana"/>
          <w:b/>
          <w:bCs/>
        </w:rPr>
        <w:t>n</w:t>
      </w:r>
      <w:r w:rsidR="000D266D" w:rsidRPr="006D7B09">
        <w:rPr>
          <w:rFonts w:ascii="Verdana" w:hAnsi="Verdana"/>
          <w:b/>
        </w:rPr>
        <w:t xml:space="preserve"> ejercicio de sus facultades legales, y en especial las </w:t>
      </w:r>
      <w:r w:rsidR="00A0541D" w:rsidRPr="006D7B09">
        <w:rPr>
          <w:rFonts w:ascii="Verdana" w:hAnsi="Verdana"/>
          <w:b/>
        </w:rPr>
        <w:t>conferidas, las</w:t>
      </w:r>
      <w:r w:rsidR="000D266D" w:rsidRPr="006D7B09">
        <w:rPr>
          <w:rFonts w:ascii="Verdana" w:hAnsi="Verdana"/>
          <w:b/>
        </w:rPr>
        <w:t xml:space="preserve"> conferidas por </w:t>
      </w:r>
      <w:r w:rsidR="000D266D" w:rsidRPr="006D7B09">
        <w:rPr>
          <w:rFonts w:ascii="Verdana" w:hAnsi="Verdana"/>
          <w:b/>
          <w:bCs/>
        </w:rPr>
        <w:t>el</w:t>
      </w:r>
      <w:r w:rsidR="000D266D" w:rsidRPr="006D7B09">
        <w:rPr>
          <w:rFonts w:ascii="Verdana" w:hAnsi="Verdana"/>
          <w:b/>
        </w:rPr>
        <w:t xml:space="preserve"> literal e) del artículo 1.2.1.18.54 del Decreto 1625 de 2016</w:t>
      </w:r>
      <w:r w:rsidR="000D266D" w:rsidRPr="006D7B09">
        <w:rPr>
          <w:rFonts w:ascii="Verdana" w:hAnsi="Verdana"/>
          <w:b/>
          <w:bCs/>
        </w:rPr>
        <w:t xml:space="preserve"> y,</w:t>
      </w:r>
    </w:p>
    <w:p w14:paraId="47710D0F" w14:textId="67C85EDD" w:rsidR="001464D6" w:rsidRPr="000D266D" w:rsidRDefault="001464D6" w:rsidP="00D45C90">
      <w:pPr>
        <w:spacing w:line="240" w:lineRule="auto"/>
        <w:jc w:val="center"/>
        <w:rPr>
          <w:rFonts w:ascii="Verdana" w:hAnsi="Verdana"/>
          <w:b/>
        </w:rPr>
      </w:pPr>
    </w:p>
    <w:p w14:paraId="570EE279" w14:textId="77777777" w:rsidR="001464D6" w:rsidRPr="00666685" w:rsidRDefault="001464D6" w:rsidP="00D45C90">
      <w:pPr>
        <w:spacing w:line="240" w:lineRule="auto"/>
        <w:jc w:val="center"/>
        <w:rPr>
          <w:rFonts w:ascii="Verdana" w:hAnsi="Verdana"/>
          <w:b/>
        </w:rPr>
      </w:pPr>
    </w:p>
    <w:p w14:paraId="7113169E" w14:textId="77777777" w:rsidR="001464D6" w:rsidRPr="00666685" w:rsidRDefault="001464D6" w:rsidP="00D45C90">
      <w:pPr>
        <w:spacing w:line="240" w:lineRule="auto"/>
        <w:jc w:val="center"/>
        <w:rPr>
          <w:rFonts w:ascii="Verdana" w:hAnsi="Verdana"/>
          <w:b/>
        </w:rPr>
      </w:pPr>
      <w:r w:rsidRPr="00666685">
        <w:rPr>
          <w:rFonts w:ascii="Verdana" w:hAnsi="Verdana"/>
          <w:b/>
        </w:rPr>
        <w:t>CONSIDERANDO:</w:t>
      </w:r>
    </w:p>
    <w:p w14:paraId="0457A35D" w14:textId="77777777" w:rsidR="001464D6" w:rsidRPr="00666685" w:rsidRDefault="001464D6" w:rsidP="00D45C90">
      <w:pPr>
        <w:spacing w:line="240" w:lineRule="auto"/>
        <w:jc w:val="center"/>
        <w:rPr>
          <w:rFonts w:ascii="Verdana" w:hAnsi="Verdana"/>
          <w:b/>
        </w:rPr>
      </w:pPr>
    </w:p>
    <w:p w14:paraId="41AF447C" w14:textId="77777777" w:rsidR="000D266D" w:rsidRDefault="000D266D" w:rsidP="000D266D">
      <w:pPr>
        <w:pStyle w:val="Textoindependiente"/>
        <w:spacing w:line="247" w:lineRule="auto"/>
        <w:ind w:right="135"/>
        <w:jc w:val="both"/>
        <w:rPr>
          <w:rFonts w:ascii="Verdana" w:eastAsiaTheme="minorHAnsi" w:hAnsi="Verdana" w:cstheme="minorBidi"/>
          <w:kern w:val="2"/>
          <w:sz w:val="22"/>
          <w:szCs w:val="22"/>
          <w:lang w:val="es-419"/>
          <w14:ligatures w14:val="standardContextual"/>
        </w:rPr>
      </w:pPr>
      <w:r>
        <w:rPr>
          <w:rFonts w:ascii="Verdana" w:eastAsiaTheme="minorHAnsi" w:hAnsi="Verdana" w:cstheme="minorBidi"/>
          <w:kern w:val="2"/>
          <w:sz w:val="22"/>
          <w:szCs w:val="22"/>
          <w:lang w:val="es-419"/>
          <w14:ligatures w14:val="standardContextual"/>
        </w:rPr>
        <w:t xml:space="preserve">Que el artículo 255 del Estatuto Tributario establece que </w:t>
      </w:r>
      <w:r w:rsidRPr="003F0F2A">
        <w:rPr>
          <w:rFonts w:ascii="Verdana" w:eastAsiaTheme="minorHAnsi" w:hAnsi="Verdana" w:cstheme="minorBidi"/>
          <w:i/>
          <w:iCs/>
          <w:kern w:val="2"/>
          <w:sz w:val="22"/>
          <w:szCs w:val="22"/>
          <w:lang w:val="es-419"/>
          <w14:ligatures w14:val="standardContextual"/>
        </w:rPr>
        <w:t>“</w:t>
      </w:r>
      <w:r>
        <w:rPr>
          <w:rFonts w:ascii="Verdana" w:eastAsiaTheme="minorHAnsi" w:hAnsi="Verdana" w:cstheme="minorBidi"/>
          <w:i/>
          <w:iCs/>
          <w:kern w:val="2"/>
          <w:sz w:val="22"/>
          <w:szCs w:val="22"/>
          <w:lang w:val="es-419"/>
          <w14:ligatures w14:val="standardContextual"/>
        </w:rPr>
        <w:t>(</w:t>
      </w:r>
      <w:r w:rsidRPr="003F0F2A">
        <w:rPr>
          <w:rFonts w:ascii="Verdana" w:eastAsiaTheme="minorHAnsi" w:hAnsi="Verdana" w:cstheme="minorBidi"/>
          <w:i/>
          <w:iCs/>
          <w:kern w:val="2"/>
          <w:sz w:val="22"/>
          <w:szCs w:val="22"/>
          <w:lang w:val="es-419"/>
          <w14:ligatures w14:val="standardContextual"/>
        </w:rPr>
        <w:t>…</w:t>
      </w:r>
      <w:r>
        <w:rPr>
          <w:rFonts w:ascii="Verdana" w:eastAsiaTheme="minorHAnsi" w:hAnsi="Verdana" w:cstheme="minorBidi"/>
          <w:i/>
          <w:iCs/>
          <w:kern w:val="2"/>
          <w:sz w:val="22"/>
          <w:szCs w:val="22"/>
          <w:lang w:val="es-419"/>
          <w14:ligatures w14:val="standardContextual"/>
        </w:rPr>
        <w:t xml:space="preserve">) </w:t>
      </w:r>
      <w:r w:rsidRPr="003F0F2A">
        <w:rPr>
          <w:rFonts w:ascii="Verdana" w:eastAsiaTheme="minorHAnsi" w:hAnsi="Verdana" w:cstheme="minorBidi"/>
          <w:i/>
          <w:iCs/>
          <w:kern w:val="2"/>
          <w:sz w:val="22"/>
          <w:szCs w:val="22"/>
          <w:lang w:val="es-CO"/>
          <w14:ligatures w14:val="standardContextual"/>
        </w:rPr>
        <w:t>Las personas jurídicas que realicen directamente inversiones en control, conservación y mejoramiento del medio ambiente, tendrán derecho a descontar de su impuesto sobre la renta a cargo el 25% de las inversiones que hayan realizado en el respectivo año gravable, previa acreditación que efectúe la autoridad ambiental respectiva, en la cual deberá tenerse en cuenta los beneficios ambientales directos asociados a dichas inversiones</w:t>
      </w:r>
      <w:r>
        <w:rPr>
          <w:rFonts w:ascii="Verdana" w:eastAsiaTheme="minorHAnsi" w:hAnsi="Verdana" w:cstheme="minorBidi"/>
          <w:i/>
          <w:iCs/>
          <w:kern w:val="2"/>
          <w:sz w:val="22"/>
          <w:szCs w:val="22"/>
          <w:lang w:val="es-CO"/>
          <w14:ligatures w14:val="standardContextual"/>
        </w:rPr>
        <w:t xml:space="preserve"> (</w:t>
      </w:r>
      <w:r w:rsidRPr="003F0F2A">
        <w:rPr>
          <w:rFonts w:ascii="Verdana" w:eastAsiaTheme="minorHAnsi" w:hAnsi="Verdana" w:cstheme="minorBidi"/>
          <w:i/>
          <w:iCs/>
          <w:kern w:val="2"/>
          <w:sz w:val="22"/>
          <w:szCs w:val="22"/>
          <w:lang w:val="es-CO"/>
          <w14:ligatures w14:val="standardContextual"/>
        </w:rPr>
        <w:t>…</w:t>
      </w:r>
      <w:r>
        <w:rPr>
          <w:rFonts w:ascii="Verdana" w:eastAsiaTheme="minorHAnsi" w:hAnsi="Verdana" w:cstheme="minorBidi"/>
          <w:i/>
          <w:iCs/>
          <w:kern w:val="2"/>
          <w:sz w:val="22"/>
          <w:szCs w:val="22"/>
          <w:lang w:val="es-CO"/>
          <w14:ligatures w14:val="standardContextual"/>
        </w:rPr>
        <w:t>)</w:t>
      </w:r>
      <w:r w:rsidRPr="003F0F2A">
        <w:rPr>
          <w:rFonts w:ascii="Verdana" w:eastAsiaTheme="minorHAnsi" w:hAnsi="Verdana" w:cstheme="minorBidi"/>
          <w:i/>
          <w:iCs/>
          <w:kern w:val="2"/>
          <w:sz w:val="22"/>
          <w:szCs w:val="22"/>
          <w:lang w:val="es-CO"/>
          <w14:ligatures w14:val="standardContextual"/>
        </w:rPr>
        <w:t>”</w:t>
      </w:r>
      <w:r w:rsidRPr="003F0F2A">
        <w:rPr>
          <w:rFonts w:ascii="Verdana" w:eastAsiaTheme="minorHAnsi" w:hAnsi="Verdana" w:cstheme="minorBidi"/>
          <w:kern w:val="2"/>
          <w:sz w:val="22"/>
          <w:szCs w:val="22"/>
          <w:lang w:val="es-CO"/>
          <w14:ligatures w14:val="standardContextual"/>
        </w:rPr>
        <w:t>.</w:t>
      </w:r>
    </w:p>
    <w:p w14:paraId="7BE311F3" w14:textId="77777777" w:rsidR="000D266D" w:rsidRPr="002B42A8" w:rsidRDefault="000D266D" w:rsidP="000D266D">
      <w:pPr>
        <w:pStyle w:val="Textoindependiente"/>
        <w:spacing w:line="247" w:lineRule="auto"/>
        <w:ind w:right="135"/>
        <w:jc w:val="both"/>
        <w:rPr>
          <w:rFonts w:ascii="Verdana" w:eastAsiaTheme="minorHAnsi" w:hAnsi="Verdana" w:cstheme="minorBidi"/>
          <w:kern w:val="2"/>
          <w:sz w:val="22"/>
          <w:szCs w:val="22"/>
          <w:lang w:val="es-419"/>
          <w14:ligatures w14:val="standardContextual"/>
        </w:rPr>
      </w:pPr>
    </w:p>
    <w:p w14:paraId="51348D5D" w14:textId="77777777" w:rsidR="000D266D" w:rsidRPr="002B42A8" w:rsidRDefault="000D266D" w:rsidP="000D266D">
      <w:pPr>
        <w:pStyle w:val="Textoindependiente"/>
        <w:spacing w:line="247" w:lineRule="auto"/>
        <w:ind w:right="135"/>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 xml:space="preserve">Que mediante la Ley 697 de 2001 se fomenta el uso racional y eficiente de la energía y se promueve la utilización de energías alternativas, para lo cual se creó, en el artículo 5°, el Programa de Uso Racional y </w:t>
      </w:r>
      <w:r>
        <w:rPr>
          <w:rFonts w:ascii="Verdana" w:eastAsiaTheme="minorHAnsi" w:hAnsi="Verdana" w:cstheme="minorBidi"/>
          <w:kern w:val="2"/>
          <w:sz w:val="22"/>
          <w:szCs w:val="22"/>
          <w:lang w:val="es-CO"/>
          <w14:ligatures w14:val="standardContextual"/>
        </w:rPr>
        <w:t>E</w:t>
      </w:r>
      <w:r w:rsidRPr="002B42A8">
        <w:rPr>
          <w:rFonts w:ascii="Verdana" w:eastAsiaTheme="minorHAnsi" w:hAnsi="Verdana" w:cstheme="minorBidi"/>
          <w:kern w:val="2"/>
          <w:sz w:val="22"/>
          <w:szCs w:val="22"/>
          <w:lang w:val="es-CO"/>
          <w14:ligatures w14:val="standardContextual"/>
        </w:rPr>
        <w:t xml:space="preserve">ficiente de la </w:t>
      </w:r>
      <w:r>
        <w:rPr>
          <w:rFonts w:ascii="Verdana" w:eastAsiaTheme="minorHAnsi" w:hAnsi="Verdana" w:cstheme="minorBidi"/>
          <w:kern w:val="2"/>
          <w:sz w:val="22"/>
          <w:szCs w:val="22"/>
          <w:lang w:val="es-CO"/>
          <w14:ligatures w14:val="standardContextual"/>
        </w:rPr>
        <w:t>E</w:t>
      </w:r>
      <w:r w:rsidRPr="002B42A8">
        <w:rPr>
          <w:rFonts w:ascii="Verdana" w:eastAsiaTheme="minorHAnsi" w:hAnsi="Verdana" w:cstheme="minorBidi"/>
          <w:kern w:val="2"/>
          <w:sz w:val="22"/>
          <w:szCs w:val="22"/>
          <w:lang w:val="es-CO"/>
          <w14:ligatures w14:val="standardContextual"/>
        </w:rPr>
        <w:t xml:space="preserve">nergía y demás formas de energía no convencionales </w:t>
      </w:r>
      <w:r>
        <w:rPr>
          <w:rFonts w:ascii="Verdana" w:eastAsiaTheme="minorHAnsi" w:hAnsi="Verdana" w:cstheme="minorBidi"/>
          <w:kern w:val="2"/>
          <w:sz w:val="22"/>
          <w:szCs w:val="22"/>
          <w:lang w:val="es-CO"/>
          <w14:ligatures w14:val="standardContextual"/>
        </w:rPr>
        <w:t>–</w:t>
      </w:r>
      <w:r w:rsidRPr="002B42A8">
        <w:rPr>
          <w:rFonts w:ascii="Verdana" w:eastAsiaTheme="minorHAnsi" w:hAnsi="Verdana" w:cstheme="minorBidi"/>
          <w:kern w:val="2"/>
          <w:sz w:val="22"/>
          <w:szCs w:val="22"/>
          <w:lang w:val="es-CO"/>
          <w14:ligatures w14:val="standardContextual"/>
        </w:rPr>
        <w:t>PROURE.</w:t>
      </w:r>
    </w:p>
    <w:p w14:paraId="68200CD0" w14:textId="77777777" w:rsidR="000D266D" w:rsidRPr="002B42A8" w:rsidRDefault="000D266D" w:rsidP="000D266D">
      <w:pPr>
        <w:pStyle w:val="Textoindependiente"/>
        <w:spacing w:line="247" w:lineRule="auto"/>
        <w:ind w:left="105" w:right="135"/>
        <w:jc w:val="both"/>
        <w:rPr>
          <w:rFonts w:ascii="Verdana" w:eastAsiaTheme="minorHAnsi" w:hAnsi="Verdana" w:cstheme="minorBidi"/>
          <w:kern w:val="2"/>
          <w:sz w:val="22"/>
          <w:szCs w:val="22"/>
          <w:lang w:val="es-CO"/>
          <w14:ligatures w14:val="standardContextual"/>
        </w:rPr>
      </w:pPr>
    </w:p>
    <w:p w14:paraId="30987436" w14:textId="77777777" w:rsidR="000D266D" w:rsidRDefault="000D266D"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r w:rsidRPr="004F1682">
        <w:rPr>
          <w:rFonts w:ascii="Verdana" w:eastAsiaTheme="minorHAnsi" w:hAnsi="Verdana" w:cstheme="minorBidi"/>
          <w:kern w:val="2"/>
          <w:sz w:val="22"/>
          <w:szCs w:val="22"/>
          <w:lang w:val="es-CO"/>
          <w14:ligatures w14:val="standardContextual"/>
        </w:rPr>
        <w:t xml:space="preserve">Que la Ley 1715 de 2014 </w:t>
      </w:r>
      <w:r w:rsidRPr="004B5B87">
        <w:rPr>
          <w:rFonts w:ascii="Verdana" w:eastAsiaTheme="minorHAnsi" w:hAnsi="Verdana" w:cstheme="minorBidi"/>
          <w:i/>
          <w:iCs/>
          <w:kern w:val="2"/>
          <w:sz w:val="22"/>
          <w:szCs w:val="22"/>
          <w:lang w:val="es-CO"/>
          <w14:ligatures w14:val="standardContextual"/>
        </w:rPr>
        <w:t>“Por medio de la cual se regula la integración de las energías renovables no convencionales al Sistema Energético Nacional”</w:t>
      </w:r>
      <w:r>
        <w:rPr>
          <w:rFonts w:ascii="Verdana" w:eastAsiaTheme="minorHAnsi" w:hAnsi="Verdana" w:cstheme="minorBidi"/>
          <w:kern w:val="2"/>
          <w:sz w:val="22"/>
          <w:szCs w:val="22"/>
          <w:lang w:val="es-CO"/>
          <w14:ligatures w14:val="standardContextual"/>
        </w:rPr>
        <w:t>,</w:t>
      </w:r>
      <w:r w:rsidRPr="004B5B87">
        <w:rPr>
          <w:rFonts w:ascii="Verdana" w:eastAsiaTheme="minorHAnsi" w:hAnsi="Verdana" w:cstheme="minorBidi"/>
          <w:kern w:val="2"/>
          <w:sz w:val="22"/>
          <w:szCs w:val="22"/>
          <w:lang w:val="es-CO"/>
          <w14:ligatures w14:val="standardContextual"/>
        </w:rPr>
        <w:t xml:space="preserve"> </w:t>
      </w:r>
      <w:r>
        <w:rPr>
          <w:rFonts w:ascii="Verdana" w:eastAsiaTheme="minorHAnsi" w:hAnsi="Verdana" w:cstheme="minorBidi"/>
          <w:kern w:val="2"/>
          <w:sz w:val="22"/>
          <w:szCs w:val="22"/>
          <w:lang w:val="es-CO"/>
          <w14:ligatures w14:val="standardContextual"/>
        </w:rPr>
        <w:t xml:space="preserve">estableció entre otros, </w:t>
      </w:r>
      <w:r w:rsidRPr="009A32EA">
        <w:rPr>
          <w:rFonts w:ascii="Verdana" w:eastAsiaTheme="minorHAnsi" w:hAnsi="Verdana" w:cstheme="minorBidi"/>
          <w:kern w:val="2"/>
          <w:sz w:val="22"/>
          <w:szCs w:val="22"/>
          <w:lang w:val="es-CO"/>
          <w14:ligatures w14:val="standardContextual"/>
        </w:rPr>
        <w:t>i</w:t>
      </w:r>
      <w:r w:rsidRPr="007002D0">
        <w:rPr>
          <w:rFonts w:ascii="Verdana" w:eastAsiaTheme="minorHAnsi" w:hAnsi="Verdana" w:cstheme="minorBidi"/>
          <w:kern w:val="2"/>
          <w:sz w:val="22"/>
          <w:szCs w:val="22"/>
          <w:lang w:val="es-CO"/>
          <w14:ligatures w14:val="standardContextual"/>
        </w:rPr>
        <w:t>ncentivos a la inversión en gestión eficiente de la energía</w:t>
      </w:r>
      <w:r>
        <w:rPr>
          <w:rFonts w:ascii="Verdana" w:eastAsiaTheme="minorHAnsi" w:hAnsi="Verdana" w:cstheme="minorBidi"/>
          <w:kern w:val="2"/>
          <w:sz w:val="22"/>
          <w:szCs w:val="22"/>
          <w:lang w:val="es-CO"/>
          <w14:ligatures w14:val="standardContextual"/>
        </w:rPr>
        <w:t xml:space="preserve"> en el marco del PROURE, y </w:t>
      </w:r>
      <w:r w:rsidRPr="009A32EA">
        <w:rPr>
          <w:rFonts w:ascii="Verdana" w:eastAsiaTheme="minorHAnsi" w:hAnsi="Verdana" w:cstheme="minorBidi"/>
          <w:kern w:val="2"/>
          <w:sz w:val="22"/>
          <w:szCs w:val="22"/>
          <w:lang w:val="es-CO"/>
          <w14:ligatures w14:val="standardContextual"/>
        </w:rPr>
        <w:t>estableció que el plan de acción indicativo –PAI para el desarrollo del PROURE es el instrumento que el Gobierno utilizará para promocionar la eficiencia energética</w:t>
      </w:r>
      <w:r>
        <w:rPr>
          <w:rFonts w:ascii="Verdana" w:eastAsiaTheme="minorHAnsi" w:hAnsi="Verdana" w:cstheme="minorBidi"/>
          <w:kern w:val="2"/>
          <w:sz w:val="22"/>
          <w:szCs w:val="22"/>
          <w:lang w:val="es-CO"/>
          <w14:ligatures w14:val="standardContextual"/>
        </w:rPr>
        <w:t>.</w:t>
      </w:r>
    </w:p>
    <w:p w14:paraId="63AEFDA1" w14:textId="77777777" w:rsidR="000D266D" w:rsidRDefault="000D266D"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p>
    <w:p w14:paraId="4B44E44D" w14:textId="77777777" w:rsidR="000D266D" w:rsidRPr="004B5B87" w:rsidRDefault="000D266D"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r>
        <w:rPr>
          <w:rFonts w:ascii="Verdana" w:eastAsiaTheme="minorHAnsi" w:hAnsi="Verdana" w:cstheme="minorBidi"/>
          <w:kern w:val="2"/>
          <w:sz w:val="22"/>
          <w:szCs w:val="22"/>
          <w:lang w:val="es-CO"/>
          <w14:ligatures w14:val="standardContextual"/>
        </w:rPr>
        <w:t xml:space="preserve">Que la Ley 1715 de 2014 fue modificada por la Ley 2099 de 2021 </w:t>
      </w:r>
      <w:r w:rsidRPr="004B5B87">
        <w:rPr>
          <w:rFonts w:ascii="Verdana" w:eastAsiaTheme="minorHAnsi" w:hAnsi="Verdana" w:cstheme="minorBidi"/>
          <w:i/>
          <w:iCs/>
          <w:kern w:val="2"/>
          <w:sz w:val="22"/>
          <w:szCs w:val="22"/>
          <w:lang w:val="es-CO"/>
          <w14:ligatures w14:val="standardContextual"/>
        </w:rPr>
        <w:t>“por medio de la cual se dictan disposiciones para la transici</w:t>
      </w:r>
      <w:r>
        <w:rPr>
          <w:rFonts w:ascii="Verdana" w:eastAsiaTheme="minorHAnsi" w:hAnsi="Verdana" w:cstheme="minorBidi"/>
          <w:i/>
          <w:iCs/>
          <w:kern w:val="2"/>
          <w:sz w:val="22"/>
          <w:szCs w:val="22"/>
          <w:lang w:val="es-CO"/>
          <w14:ligatures w14:val="standardContextual"/>
        </w:rPr>
        <w:t>ó</w:t>
      </w:r>
      <w:r w:rsidRPr="004B5B87">
        <w:rPr>
          <w:rFonts w:ascii="Verdana" w:eastAsiaTheme="minorHAnsi" w:hAnsi="Verdana" w:cstheme="minorBidi"/>
          <w:i/>
          <w:iCs/>
          <w:kern w:val="2"/>
          <w:sz w:val="22"/>
          <w:szCs w:val="22"/>
          <w:lang w:val="es-CO"/>
          <w14:ligatures w14:val="standardContextual"/>
        </w:rPr>
        <w:t>n energ</w:t>
      </w:r>
      <w:r>
        <w:rPr>
          <w:rFonts w:ascii="Verdana" w:eastAsiaTheme="minorHAnsi" w:hAnsi="Verdana" w:cstheme="minorBidi"/>
          <w:i/>
          <w:iCs/>
          <w:kern w:val="2"/>
          <w:sz w:val="22"/>
          <w:szCs w:val="22"/>
          <w:lang w:val="es-CO"/>
          <w14:ligatures w14:val="standardContextual"/>
        </w:rPr>
        <w:t>é</w:t>
      </w:r>
      <w:r w:rsidRPr="004B5B87">
        <w:rPr>
          <w:rFonts w:ascii="Verdana" w:eastAsiaTheme="minorHAnsi" w:hAnsi="Verdana" w:cstheme="minorBidi"/>
          <w:i/>
          <w:iCs/>
          <w:kern w:val="2"/>
          <w:sz w:val="22"/>
          <w:szCs w:val="22"/>
          <w:lang w:val="es-CO"/>
          <w14:ligatures w14:val="standardContextual"/>
        </w:rPr>
        <w:t>tica, la dinamizaci</w:t>
      </w:r>
      <w:r>
        <w:rPr>
          <w:rFonts w:ascii="Verdana" w:eastAsiaTheme="minorHAnsi" w:hAnsi="Verdana" w:cstheme="minorBidi"/>
          <w:i/>
          <w:iCs/>
          <w:kern w:val="2"/>
          <w:sz w:val="22"/>
          <w:szCs w:val="22"/>
          <w:lang w:val="es-CO"/>
          <w14:ligatures w14:val="standardContextual"/>
        </w:rPr>
        <w:t>ó</w:t>
      </w:r>
      <w:r w:rsidRPr="004B5B87">
        <w:rPr>
          <w:rFonts w:ascii="Verdana" w:eastAsiaTheme="minorHAnsi" w:hAnsi="Verdana" w:cstheme="minorBidi"/>
          <w:i/>
          <w:iCs/>
          <w:kern w:val="2"/>
          <w:sz w:val="22"/>
          <w:szCs w:val="22"/>
          <w:lang w:val="es-CO"/>
          <w14:ligatures w14:val="standardContextual"/>
        </w:rPr>
        <w:t>n del mercado energ</w:t>
      </w:r>
      <w:r>
        <w:rPr>
          <w:rFonts w:ascii="Verdana" w:eastAsiaTheme="minorHAnsi" w:hAnsi="Verdana" w:cstheme="minorBidi"/>
          <w:i/>
          <w:iCs/>
          <w:kern w:val="2"/>
          <w:sz w:val="22"/>
          <w:szCs w:val="22"/>
          <w:lang w:val="es-CO"/>
          <w14:ligatures w14:val="standardContextual"/>
        </w:rPr>
        <w:t>é</w:t>
      </w:r>
      <w:r w:rsidRPr="004B5B87">
        <w:rPr>
          <w:rFonts w:ascii="Verdana" w:eastAsiaTheme="minorHAnsi" w:hAnsi="Verdana" w:cstheme="minorBidi"/>
          <w:i/>
          <w:iCs/>
          <w:kern w:val="2"/>
          <w:sz w:val="22"/>
          <w:szCs w:val="22"/>
          <w:lang w:val="es-CO"/>
          <w14:ligatures w14:val="standardContextual"/>
        </w:rPr>
        <w:t>tico, la reactivaci</w:t>
      </w:r>
      <w:r>
        <w:rPr>
          <w:rFonts w:ascii="Verdana" w:eastAsiaTheme="minorHAnsi" w:hAnsi="Verdana" w:cstheme="minorBidi"/>
          <w:i/>
          <w:iCs/>
          <w:kern w:val="2"/>
          <w:sz w:val="22"/>
          <w:szCs w:val="22"/>
          <w:lang w:val="es-CO"/>
          <w14:ligatures w14:val="standardContextual"/>
        </w:rPr>
        <w:t>ó</w:t>
      </w:r>
      <w:r w:rsidRPr="004B5B87">
        <w:rPr>
          <w:rFonts w:ascii="Verdana" w:eastAsiaTheme="minorHAnsi" w:hAnsi="Verdana" w:cstheme="minorBidi"/>
          <w:i/>
          <w:iCs/>
          <w:kern w:val="2"/>
          <w:sz w:val="22"/>
          <w:szCs w:val="22"/>
          <w:lang w:val="es-CO"/>
          <w14:ligatures w14:val="standardContextual"/>
        </w:rPr>
        <w:t>n econ</w:t>
      </w:r>
      <w:r>
        <w:rPr>
          <w:rFonts w:ascii="Verdana" w:eastAsiaTheme="minorHAnsi" w:hAnsi="Verdana" w:cstheme="minorBidi"/>
          <w:i/>
          <w:iCs/>
          <w:kern w:val="2"/>
          <w:sz w:val="22"/>
          <w:szCs w:val="22"/>
          <w:lang w:val="es-CO"/>
          <w14:ligatures w14:val="standardContextual"/>
        </w:rPr>
        <w:t>ó</w:t>
      </w:r>
      <w:r w:rsidRPr="004B5B87">
        <w:rPr>
          <w:rFonts w:ascii="Verdana" w:eastAsiaTheme="minorHAnsi" w:hAnsi="Verdana" w:cstheme="minorBidi"/>
          <w:i/>
          <w:iCs/>
          <w:kern w:val="2"/>
          <w:sz w:val="22"/>
          <w:szCs w:val="22"/>
          <w:lang w:val="es-CO"/>
          <w14:ligatures w14:val="standardContextual"/>
        </w:rPr>
        <w:t>mica del pa</w:t>
      </w:r>
      <w:r>
        <w:rPr>
          <w:rFonts w:ascii="Verdana" w:eastAsiaTheme="minorHAnsi" w:hAnsi="Verdana" w:cstheme="minorBidi"/>
          <w:i/>
          <w:iCs/>
          <w:kern w:val="2"/>
          <w:sz w:val="22"/>
          <w:szCs w:val="22"/>
          <w:lang w:val="es-CO"/>
          <w14:ligatures w14:val="standardContextual"/>
        </w:rPr>
        <w:t>í</w:t>
      </w:r>
      <w:r w:rsidRPr="004B5B87">
        <w:rPr>
          <w:rFonts w:ascii="Verdana" w:eastAsiaTheme="minorHAnsi" w:hAnsi="Verdana" w:cstheme="minorBidi"/>
          <w:i/>
          <w:iCs/>
          <w:kern w:val="2"/>
          <w:sz w:val="22"/>
          <w:szCs w:val="22"/>
          <w:lang w:val="es-CO"/>
          <w14:ligatures w14:val="standardContextual"/>
        </w:rPr>
        <w:t>s y se dictan otras disposiciones”</w:t>
      </w:r>
      <w:r>
        <w:rPr>
          <w:rFonts w:ascii="Verdana" w:eastAsiaTheme="minorHAnsi" w:hAnsi="Verdana" w:cstheme="minorBidi"/>
          <w:i/>
          <w:iCs/>
          <w:kern w:val="2"/>
          <w:sz w:val="22"/>
          <w:szCs w:val="22"/>
          <w:lang w:val="es-CO"/>
          <w14:ligatures w14:val="standardContextual"/>
        </w:rPr>
        <w:t>.</w:t>
      </w:r>
    </w:p>
    <w:p w14:paraId="2CF73D82" w14:textId="77777777" w:rsidR="000D266D" w:rsidRDefault="000D266D"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p>
    <w:p w14:paraId="23FF6E68" w14:textId="51BDE229" w:rsidR="000D266D" w:rsidRDefault="000D266D"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r>
        <w:rPr>
          <w:rFonts w:ascii="Verdana" w:eastAsiaTheme="minorHAnsi" w:hAnsi="Verdana" w:cstheme="minorBidi"/>
          <w:kern w:val="2"/>
          <w:sz w:val="22"/>
          <w:szCs w:val="22"/>
          <w:lang w:val="es-CO"/>
          <w14:ligatures w14:val="standardContextual"/>
        </w:rPr>
        <w:t>Que de conformidad con los artículos 8, 9</w:t>
      </w:r>
      <w:r w:rsidR="00B91594">
        <w:rPr>
          <w:rFonts w:ascii="Verdana" w:eastAsiaTheme="minorHAnsi" w:hAnsi="Verdana" w:cstheme="minorBidi"/>
          <w:kern w:val="2"/>
          <w:sz w:val="22"/>
          <w:szCs w:val="22"/>
          <w:lang w:val="es-CO"/>
          <w14:ligatures w14:val="standardContextual"/>
        </w:rPr>
        <w:t>,</w:t>
      </w:r>
      <w:r w:rsidR="00DE35B7">
        <w:rPr>
          <w:rFonts w:ascii="Verdana" w:eastAsiaTheme="minorHAnsi" w:hAnsi="Verdana" w:cstheme="minorBidi"/>
          <w:kern w:val="2"/>
          <w:sz w:val="22"/>
          <w:szCs w:val="22"/>
          <w:lang w:val="es-CO"/>
          <w14:ligatures w14:val="standardContextual"/>
        </w:rPr>
        <w:t xml:space="preserve"> 10</w:t>
      </w:r>
      <w:r>
        <w:rPr>
          <w:rFonts w:ascii="Verdana" w:eastAsiaTheme="minorHAnsi" w:hAnsi="Verdana" w:cstheme="minorBidi"/>
          <w:kern w:val="2"/>
          <w:sz w:val="22"/>
          <w:szCs w:val="22"/>
          <w:lang w:val="es-CO"/>
          <w14:ligatures w14:val="standardContextual"/>
        </w:rPr>
        <w:t xml:space="preserve"> y 11 de la Ley 2099 de 2021</w:t>
      </w:r>
      <w:r w:rsidR="0021233D">
        <w:rPr>
          <w:rFonts w:ascii="Verdana" w:eastAsiaTheme="minorHAnsi" w:hAnsi="Verdana" w:cstheme="minorBidi"/>
          <w:kern w:val="2"/>
          <w:sz w:val="22"/>
          <w:szCs w:val="22"/>
          <w:lang w:val="es-CO"/>
          <w14:ligatures w14:val="standardContextual"/>
        </w:rPr>
        <w:t>,</w:t>
      </w:r>
      <w:r>
        <w:rPr>
          <w:rFonts w:ascii="Verdana" w:eastAsiaTheme="minorHAnsi" w:hAnsi="Verdana" w:cstheme="minorBidi"/>
          <w:kern w:val="2"/>
          <w:sz w:val="22"/>
          <w:szCs w:val="22"/>
          <w:lang w:val="es-CO"/>
          <w14:ligatures w14:val="standardContextual"/>
        </w:rPr>
        <w:t xml:space="preserve"> la Unidad de Planeación </w:t>
      </w:r>
      <w:r w:rsidR="00D05A39">
        <w:rPr>
          <w:rFonts w:ascii="Verdana" w:eastAsiaTheme="minorHAnsi" w:hAnsi="Verdana" w:cstheme="minorBidi"/>
          <w:kern w:val="2"/>
          <w:sz w:val="22"/>
          <w:szCs w:val="22"/>
          <w:lang w:val="es-CO"/>
          <w14:ligatures w14:val="standardContextual"/>
        </w:rPr>
        <w:t>Minero-Energética</w:t>
      </w:r>
      <w:r>
        <w:rPr>
          <w:rFonts w:ascii="Verdana" w:eastAsiaTheme="minorHAnsi" w:hAnsi="Verdana" w:cstheme="minorBidi"/>
          <w:kern w:val="2"/>
          <w:sz w:val="22"/>
          <w:szCs w:val="22"/>
          <w:lang w:val="es-CO"/>
          <w14:ligatures w14:val="standardContextual"/>
        </w:rPr>
        <w:t xml:space="preserve"> (UPME) es la entidad que debe certificar las inversiones para la obtención de beneficios tributarios de deducción de renta, exclusión de IVA y depreciación acelerada, y no establece esta misma condición para efectos del descuento de renta de que trata el artículo 255 del Estatuto Tributario.</w:t>
      </w:r>
    </w:p>
    <w:p w14:paraId="193B5EE1" w14:textId="77777777" w:rsidR="000D266D" w:rsidRDefault="000D266D"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p>
    <w:p w14:paraId="62BDDEA1" w14:textId="1EE75BE9" w:rsidR="00B20BDE" w:rsidRDefault="000D266D" w:rsidP="000D266D">
      <w:pPr>
        <w:pStyle w:val="Textoindependiente"/>
        <w:spacing w:line="247" w:lineRule="auto"/>
        <w:ind w:right="135"/>
        <w:jc w:val="both"/>
        <w:rPr>
          <w:rFonts w:ascii="Verdana" w:eastAsiaTheme="minorHAnsi" w:hAnsi="Verdana" w:cstheme="minorBidi"/>
          <w:kern w:val="2"/>
          <w:sz w:val="22"/>
          <w:szCs w:val="22"/>
          <w:lang w:val="es-CO"/>
          <w14:ligatures w14:val="standardContextual"/>
        </w:rPr>
      </w:pPr>
      <w:r>
        <w:rPr>
          <w:rFonts w:ascii="Verdana" w:eastAsiaTheme="minorHAnsi" w:hAnsi="Verdana" w:cstheme="minorBidi"/>
          <w:kern w:val="2"/>
          <w:sz w:val="22"/>
          <w:szCs w:val="22"/>
          <w:lang w:val="es-CO"/>
          <w14:ligatures w14:val="standardContextual"/>
        </w:rPr>
        <w:t xml:space="preserve">Que el Decreto 1625 de 2016 </w:t>
      </w:r>
      <w:r w:rsidRPr="00E5672C">
        <w:rPr>
          <w:rFonts w:ascii="Verdana" w:eastAsiaTheme="minorHAnsi" w:hAnsi="Verdana" w:cstheme="minorBidi"/>
          <w:i/>
          <w:iCs/>
          <w:kern w:val="2"/>
          <w:sz w:val="22"/>
          <w:szCs w:val="22"/>
          <w:lang w:val="es-CO"/>
          <w14:ligatures w14:val="standardContextual"/>
        </w:rPr>
        <w:t>“Por medio del cual se expide el Decreto Único Reglamentario en materia tributaria"</w:t>
      </w:r>
      <w:r>
        <w:rPr>
          <w:rFonts w:ascii="Verdana" w:eastAsiaTheme="minorHAnsi" w:hAnsi="Verdana" w:cstheme="minorBidi"/>
          <w:kern w:val="2"/>
          <w:sz w:val="22"/>
          <w:szCs w:val="22"/>
          <w:lang w:val="es-CO"/>
          <w14:ligatures w14:val="standardContextual"/>
        </w:rPr>
        <w:t xml:space="preserve">, establece en su artículo </w:t>
      </w:r>
      <w:r w:rsidRPr="002B42A8">
        <w:rPr>
          <w:rFonts w:ascii="Verdana" w:eastAsiaTheme="minorHAnsi" w:hAnsi="Verdana" w:cstheme="minorBidi"/>
          <w:kern w:val="2"/>
          <w:sz w:val="22"/>
          <w:szCs w:val="22"/>
          <w:lang w:val="es-CO"/>
          <w14:ligatures w14:val="standardContextual"/>
        </w:rPr>
        <w:t>1.2.1.18.5</w:t>
      </w:r>
      <w:r>
        <w:rPr>
          <w:rFonts w:ascii="Verdana" w:eastAsiaTheme="minorHAnsi" w:hAnsi="Verdana" w:cstheme="minorBidi"/>
          <w:kern w:val="2"/>
          <w:sz w:val="22"/>
          <w:szCs w:val="22"/>
          <w:lang w:val="es-CO"/>
          <w14:ligatures w14:val="standardContextual"/>
        </w:rPr>
        <w:t xml:space="preserve">5 que </w:t>
      </w:r>
      <w:r>
        <w:rPr>
          <w:rFonts w:ascii="Verdana" w:eastAsiaTheme="minorHAnsi" w:hAnsi="Verdana" w:cstheme="minorBidi"/>
          <w:kern w:val="2"/>
          <w:sz w:val="22"/>
          <w:szCs w:val="22"/>
          <w:lang w:val="es-CO"/>
          <w14:ligatures w14:val="standardContextual"/>
        </w:rPr>
        <w:lastRenderedPageBreak/>
        <w:t>“</w:t>
      </w:r>
      <w:r w:rsidRPr="00F14AF7">
        <w:rPr>
          <w:rFonts w:ascii="Verdana" w:eastAsiaTheme="minorHAnsi" w:hAnsi="Verdana" w:cstheme="minorBidi"/>
          <w:i/>
          <w:iCs/>
          <w:kern w:val="2"/>
          <w:sz w:val="22"/>
          <w:szCs w:val="22"/>
          <w:lang w:val="es-CO"/>
          <w14:ligatures w14:val="standardContextual"/>
        </w:rPr>
        <w:t>(…) Las autoridades ambientales que certificarán las inversiones en control del medio ambiente o conservación y mejoramiento del medio ambiente previstas en el artículo 255 del Estatuto Tributario, de acuerdo con los criterios y requisitos previstos en los artículos 1.2.1.18.51. al 1.2.1.18.56</w:t>
      </w:r>
      <w:r>
        <w:rPr>
          <w:rFonts w:ascii="Verdana" w:eastAsiaTheme="minorHAnsi" w:hAnsi="Verdana" w:cstheme="minorBidi"/>
          <w:kern w:val="2"/>
          <w:sz w:val="22"/>
          <w:szCs w:val="22"/>
          <w:lang w:val="es-CO"/>
          <w14:ligatures w14:val="standardContextual"/>
        </w:rPr>
        <w:t xml:space="preserve"> </w:t>
      </w:r>
      <w:r w:rsidRPr="00F14AF7">
        <w:rPr>
          <w:rFonts w:ascii="Verdana" w:eastAsiaTheme="minorHAnsi" w:hAnsi="Verdana" w:cstheme="minorBidi"/>
          <w:i/>
          <w:iCs/>
          <w:kern w:val="2"/>
          <w:sz w:val="22"/>
          <w:szCs w:val="22"/>
          <w:lang w:val="es-CO"/>
          <w14:ligatures w14:val="standardContextual"/>
        </w:rPr>
        <w:t>(…)</w:t>
      </w:r>
      <w:r>
        <w:rPr>
          <w:rFonts w:ascii="Verdana" w:eastAsiaTheme="minorHAnsi" w:hAnsi="Verdana" w:cstheme="minorBidi"/>
          <w:kern w:val="2"/>
          <w:sz w:val="22"/>
          <w:szCs w:val="22"/>
          <w:lang w:val="es-CO"/>
          <w14:ligatures w14:val="standardContextual"/>
        </w:rPr>
        <w:t>”</w:t>
      </w:r>
      <w:r w:rsidRPr="00B7071C">
        <w:rPr>
          <w:rFonts w:ascii="Verdana" w:eastAsiaTheme="minorHAnsi" w:hAnsi="Verdana" w:cstheme="minorBidi"/>
          <w:kern w:val="2"/>
          <w:sz w:val="22"/>
          <w:szCs w:val="22"/>
          <w:lang w:val="es-CO"/>
          <w14:ligatures w14:val="standardContextual"/>
        </w:rPr>
        <w:t xml:space="preserve"> del </w:t>
      </w:r>
      <w:r>
        <w:rPr>
          <w:rFonts w:ascii="Verdana" w:eastAsiaTheme="minorHAnsi" w:hAnsi="Verdana" w:cstheme="minorBidi"/>
          <w:kern w:val="2"/>
          <w:sz w:val="22"/>
          <w:szCs w:val="22"/>
          <w:lang w:val="es-CO"/>
          <w14:ligatures w14:val="standardContextual"/>
        </w:rPr>
        <w:t xml:space="preserve">mencionado </w:t>
      </w:r>
      <w:r w:rsidRPr="00B7071C">
        <w:rPr>
          <w:rFonts w:ascii="Verdana" w:eastAsiaTheme="minorHAnsi" w:hAnsi="Verdana" w:cstheme="minorBidi"/>
          <w:kern w:val="2"/>
          <w:sz w:val="22"/>
          <w:szCs w:val="22"/>
          <w:lang w:val="es-CO"/>
          <w14:ligatures w14:val="standardContextual"/>
        </w:rPr>
        <w:t>decreto</w:t>
      </w:r>
      <w:r>
        <w:rPr>
          <w:rFonts w:ascii="Verdana" w:eastAsiaTheme="minorHAnsi" w:hAnsi="Verdana" w:cstheme="minorBidi"/>
          <w:kern w:val="2"/>
          <w:sz w:val="22"/>
          <w:szCs w:val="22"/>
          <w:lang w:val="es-CO"/>
          <w14:ligatures w14:val="standardContextual"/>
        </w:rPr>
        <w:t>.</w:t>
      </w:r>
    </w:p>
    <w:p w14:paraId="2103C9F7" w14:textId="77777777" w:rsidR="0021233D" w:rsidRPr="004B5B87" w:rsidRDefault="0021233D" w:rsidP="000D266D">
      <w:pPr>
        <w:pStyle w:val="Textoindependiente"/>
        <w:spacing w:line="247" w:lineRule="auto"/>
        <w:ind w:right="135"/>
        <w:jc w:val="both"/>
        <w:rPr>
          <w:rFonts w:ascii="Verdana" w:eastAsiaTheme="minorHAnsi" w:hAnsi="Verdana" w:cstheme="minorBidi"/>
          <w:kern w:val="2"/>
          <w:sz w:val="22"/>
          <w:szCs w:val="22"/>
          <w:lang w:val="es-CO"/>
          <w14:ligatures w14:val="standardContextual"/>
        </w:rPr>
      </w:pPr>
    </w:p>
    <w:p w14:paraId="0FF249F1" w14:textId="77777777" w:rsidR="000D266D" w:rsidRPr="002B42A8" w:rsidRDefault="000D266D" w:rsidP="000D266D">
      <w:pPr>
        <w:pStyle w:val="Textoindependiente"/>
        <w:ind w:right="135"/>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 xml:space="preserve">Que el literal e) del artículo 1.2.1.18.54. </w:t>
      </w:r>
      <w:r>
        <w:rPr>
          <w:rFonts w:ascii="Verdana" w:eastAsiaTheme="minorHAnsi" w:hAnsi="Verdana" w:cstheme="minorBidi"/>
          <w:kern w:val="2"/>
          <w:sz w:val="22"/>
          <w:szCs w:val="22"/>
          <w:lang w:val="es-CO"/>
          <w14:ligatures w14:val="standardContextual"/>
        </w:rPr>
        <w:t>ibidem</w:t>
      </w:r>
      <w:r w:rsidRPr="002B42A8">
        <w:rPr>
          <w:rFonts w:ascii="Verdana" w:eastAsiaTheme="minorHAnsi" w:hAnsi="Verdana" w:cstheme="minorBidi"/>
          <w:kern w:val="2"/>
          <w:sz w:val="22"/>
          <w:szCs w:val="22"/>
          <w:lang w:val="es-CO"/>
          <w14:ligatures w14:val="standardContextual"/>
        </w:rPr>
        <w:t xml:space="preserve"> establece que</w:t>
      </w:r>
      <w:r>
        <w:rPr>
          <w:rFonts w:ascii="Verdana" w:eastAsiaTheme="minorHAnsi" w:hAnsi="Verdana" w:cstheme="minorBidi"/>
          <w:kern w:val="2"/>
          <w:sz w:val="22"/>
          <w:szCs w:val="22"/>
          <w:lang w:val="es-CO"/>
          <w14:ligatures w14:val="standardContextual"/>
        </w:rPr>
        <w:t>,</w:t>
      </w:r>
      <w:r w:rsidRPr="008A516B">
        <w:rPr>
          <w:rFonts w:ascii="Verdana" w:hAnsi="Verdana"/>
          <w:i/>
          <w:kern w:val="2"/>
          <w:sz w:val="22"/>
          <w:lang w:val="es-CO"/>
          <w14:ligatures w14:val="standardContextual"/>
        </w:rPr>
        <w:t xml:space="preserve"> </w:t>
      </w:r>
      <w:r w:rsidRPr="00B7071C">
        <w:rPr>
          <w:rFonts w:ascii="Verdana" w:hAnsi="Verdana"/>
          <w:kern w:val="2"/>
          <w:sz w:val="22"/>
          <w:lang w:val="es-CO"/>
          <w14:ligatures w14:val="standardContextual"/>
        </w:rPr>
        <w:t>en desarrollo de lo dispuesto en el artículo 255 del Estatuto Tributario, no serán objeto del descuento del impuesto sobre la renta</w:t>
      </w:r>
      <w:r>
        <w:rPr>
          <w:rFonts w:ascii="Verdana" w:eastAsiaTheme="minorHAnsi" w:hAnsi="Verdana" w:cstheme="minorBidi"/>
          <w:kern w:val="2"/>
          <w:sz w:val="22"/>
          <w:szCs w:val="22"/>
          <w:lang w:val="es-CO"/>
          <w14:ligatures w14:val="standardContextual"/>
        </w:rPr>
        <w:t xml:space="preserve"> los </w:t>
      </w:r>
      <w:r w:rsidRPr="004F1682">
        <w:rPr>
          <w:rFonts w:ascii="Verdana" w:eastAsiaTheme="minorHAnsi" w:hAnsi="Verdana" w:cstheme="minorBidi"/>
          <w:i/>
          <w:iCs/>
          <w:kern w:val="2"/>
          <w:sz w:val="22"/>
          <w:szCs w:val="22"/>
          <w:lang w:val="es-CO"/>
          <w14:ligatures w14:val="standardContextual"/>
        </w:rPr>
        <w:t>“</w:t>
      </w:r>
      <w:r>
        <w:rPr>
          <w:rFonts w:ascii="Verdana" w:eastAsiaTheme="minorHAnsi" w:hAnsi="Verdana" w:cstheme="minorBidi"/>
          <w:i/>
          <w:iCs/>
          <w:kern w:val="2"/>
          <w:sz w:val="22"/>
          <w:szCs w:val="22"/>
          <w:lang w:val="es-CO"/>
          <w14:ligatures w14:val="standardContextual"/>
        </w:rPr>
        <w:t>(</w:t>
      </w:r>
      <w:r w:rsidRPr="004F1682">
        <w:rPr>
          <w:rFonts w:ascii="Verdana" w:eastAsiaTheme="minorHAnsi" w:hAnsi="Verdana" w:cstheme="minorBidi"/>
          <w:i/>
          <w:iCs/>
          <w:kern w:val="2"/>
          <w:sz w:val="22"/>
          <w:szCs w:val="22"/>
          <w:lang w:val="es-CO"/>
          <w14:ligatures w14:val="standardContextual"/>
        </w:rPr>
        <w:t>…</w:t>
      </w:r>
      <w:r>
        <w:rPr>
          <w:rFonts w:ascii="Verdana" w:eastAsiaTheme="minorHAnsi" w:hAnsi="Verdana" w:cstheme="minorBidi"/>
          <w:i/>
          <w:iCs/>
          <w:kern w:val="2"/>
          <w:sz w:val="22"/>
          <w:szCs w:val="22"/>
          <w:lang w:val="es-CO"/>
          <w14:ligatures w14:val="standardContextual"/>
        </w:rPr>
        <w:t>)</w:t>
      </w:r>
      <w:r>
        <w:rPr>
          <w:rFonts w:ascii="Verdana" w:eastAsiaTheme="minorHAnsi" w:hAnsi="Verdana" w:cstheme="minorBidi"/>
          <w:kern w:val="2"/>
          <w:sz w:val="22"/>
          <w:szCs w:val="22"/>
          <w:lang w:val="es-CO"/>
          <w14:ligatures w14:val="standardContextual"/>
        </w:rPr>
        <w:t xml:space="preserve"> </w:t>
      </w:r>
      <w:r w:rsidRPr="002B42A8">
        <w:rPr>
          <w:rFonts w:ascii="Verdana" w:eastAsiaTheme="minorHAnsi" w:hAnsi="Verdana" w:cstheme="minorBidi"/>
          <w:i/>
          <w:iCs/>
          <w:kern w:val="2"/>
          <w:sz w:val="22"/>
          <w:szCs w:val="22"/>
          <w:lang w:val="es-CO"/>
          <w14:ligatures w14:val="standardContextual"/>
        </w:rPr>
        <w:t>e) Bienes, equipos o maquinaria destinados a proyectos, programas o actividades de reducción en el consumo de energía y/</w:t>
      </w:r>
      <w:r w:rsidRPr="00CF1B21">
        <w:rPr>
          <w:rFonts w:ascii="Verdana" w:eastAsiaTheme="minorHAnsi" w:hAnsi="Verdana" w:cstheme="minorBidi"/>
          <w:i/>
          <w:iCs/>
          <w:kern w:val="2"/>
          <w:sz w:val="22"/>
          <w:szCs w:val="22"/>
          <w:lang w:val="es-CO"/>
          <w14:ligatures w14:val="standardContextual"/>
        </w:rPr>
        <w:t xml:space="preserve">o </w:t>
      </w:r>
      <w:r w:rsidRPr="00187D7C">
        <w:rPr>
          <w:rFonts w:ascii="Verdana" w:eastAsiaTheme="minorHAnsi" w:hAnsi="Verdana" w:cstheme="minorBidi"/>
          <w:i/>
          <w:iCs/>
          <w:kern w:val="2"/>
          <w:sz w:val="22"/>
          <w:szCs w:val="22"/>
          <w:lang w:val="es-CO"/>
          <w14:ligatures w14:val="standardContextual"/>
        </w:rPr>
        <w:t>eficiencia energética, a menos que estos últimos correspondan al logro de metas ambientales concertadas con el Ministerio de Ambiente y Desarrollo Sostenible</w:t>
      </w:r>
      <w:r w:rsidRPr="002B42A8">
        <w:rPr>
          <w:rFonts w:ascii="Verdana" w:eastAsiaTheme="minorHAnsi" w:hAnsi="Verdana" w:cstheme="minorBidi"/>
          <w:i/>
          <w:iCs/>
          <w:kern w:val="2"/>
          <w:sz w:val="22"/>
          <w:szCs w:val="22"/>
          <w:lang w:val="es-CO"/>
          <w14:ligatures w14:val="standardContextual"/>
        </w:rPr>
        <w:t>, para el desarrollo de estrategias, planes y programas nacionales de ahorro y eficiencia energética establecidas por el Ministerio de Minas y Energía</w:t>
      </w:r>
      <w:r>
        <w:rPr>
          <w:rFonts w:ascii="Verdana" w:eastAsiaTheme="minorHAnsi" w:hAnsi="Verdana" w:cstheme="minorBidi"/>
          <w:i/>
          <w:iCs/>
          <w:kern w:val="2"/>
          <w:sz w:val="22"/>
          <w:szCs w:val="22"/>
          <w:lang w:val="es-CO"/>
          <w14:ligatures w14:val="standardContextual"/>
        </w:rPr>
        <w:t xml:space="preserve"> (…)</w:t>
      </w:r>
      <w:r w:rsidRPr="002B42A8">
        <w:rPr>
          <w:rFonts w:ascii="Verdana" w:eastAsiaTheme="minorHAnsi" w:hAnsi="Verdana" w:cstheme="minorBidi"/>
          <w:i/>
          <w:iCs/>
          <w:kern w:val="2"/>
          <w:sz w:val="22"/>
          <w:szCs w:val="22"/>
          <w:lang w:val="es-CO"/>
          <w14:ligatures w14:val="standardContextual"/>
        </w:rPr>
        <w:t>”.</w:t>
      </w:r>
    </w:p>
    <w:p w14:paraId="5D0B58CC" w14:textId="77777777" w:rsidR="000D266D" w:rsidRDefault="000D266D" w:rsidP="000D266D">
      <w:pPr>
        <w:spacing w:after="0" w:line="240" w:lineRule="auto"/>
        <w:jc w:val="both"/>
        <w:rPr>
          <w:rFonts w:ascii="Verdana" w:hAnsi="Verdana"/>
        </w:rPr>
      </w:pPr>
    </w:p>
    <w:p w14:paraId="6B90561E" w14:textId="4F03582F" w:rsidR="00B20BDE" w:rsidRPr="0053242A" w:rsidRDefault="00B20BDE" w:rsidP="00B20BDE">
      <w:pPr>
        <w:pStyle w:val="Textoindependiente"/>
        <w:spacing w:line="244" w:lineRule="auto"/>
        <w:ind w:right="138"/>
        <w:jc w:val="both"/>
        <w:rPr>
          <w:rFonts w:ascii="Verdana" w:eastAsiaTheme="minorHAnsi" w:hAnsi="Verdana" w:cstheme="minorBidi"/>
          <w:i/>
          <w:iCs/>
          <w:kern w:val="2"/>
          <w:sz w:val="22"/>
          <w:szCs w:val="22"/>
          <w:lang w:val="es-CO"/>
          <w14:ligatures w14:val="standardContextual"/>
        </w:rPr>
      </w:pPr>
      <w:r w:rsidRPr="0053242A">
        <w:rPr>
          <w:rFonts w:ascii="Verdana" w:eastAsiaTheme="minorHAnsi" w:hAnsi="Verdana" w:cstheme="minorBidi"/>
          <w:i/>
          <w:iCs/>
          <w:kern w:val="2"/>
          <w:sz w:val="22"/>
          <w:szCs w:val="22"/>
          <w:lang w:val="es-CO"/>
          <w14:ligatures w14:val="standardContextual"/>
        </w:rPr>
        <w:t xml:space="preserve">Que el literal a) del artículo 1.2.1.18.55. del Decreto 1625 de 2016, establece: </w:t>
      </w:r>
      <w:r w:rsidR="008A7C48" w:rsidRPr="0053242A">
        <w:rPr>
          <w:rFonts w:ascii="Verdana" w:eastAsiaTheme="minorHAnsi" w:hAnsi="Verdana" w:cstheme="minorBidi"/>
          <w:i/>
          <w:iCs/>
          <w:kern w:val="2"/>
          <w:sz w:val="22"/>
          <w:szCs w:val="22"/>
          <w:lang w:val="es-CO"/>
          <w14:ligatures w14:val="standardContextual"/>
        </w:rPr>
        <w:t>“</w:t>
      </w:r>
      <w:r w:rsidRPr="0053242A">
        <w:rPr>
          <w:rFonts w:ascii="Verdana" w:eastAsiaTheme="minorHAnsi" w:hAnsi="Verdana" w:cstheme="minorBidi"/>
          <w:i/>
          <w:iCs/>
          <w:kern w:val="2"/>
          <w:sz w:val="22"/>
          <w:szCs w:val="22"/>
          <w:lang w:val="es-CO"/>
          <w14:ligatures w14:val="standardContextual"/>
        </w:rPr>
        <w:t>Certificados de inversión para el control del medio ambiente o conservación y mejoramiento del medio ambiente</w:t>
      </w:r>
      <w:r w:rsidR="008A7C48" w:rsidRPr="0053242A">
        <w:rPr>
          <w:rFonts w:ascii="Verdana" w:eastAsiaTheme="minorHAnsi" w:hAnsi="Verdana" w:cstheme="minorBidi"/>
          <w:i/>
          <w:iCs/>
          <w:kern w:val="2"/>
          <w:sz w:val="22"/>
          <w:szCs w:val="22"/>
          <w:lang w:val="es-CO"/>
          <w14:ligatures w14:val="standardContextual"/>
        </w:rPr>
        <w:t>”</w:t>
      </w:r>
      <w:r w:rsidRPr="0053242A">
        <w:rPr>
          <w:rFonts w:ascii="Verdana" w:eastAsiaTheme="minorHAnsi" w:hAnsi="Verdana" w:cstheme="minorBidi"/>
          <w:i/>
          <w:iCs/>
          <w:kern w:val="2"/>
          <w:sz w:val="22"/>
          <w:szCs w:val="22"/>
          <w:lang w:val="es-CO"/>
          <w14:ligatures w14:val="standardContextual"/>
        </w:rPr>
        <w:t xml:space="preserve">. </w:t>
      </w:r>
      <w:r w:rsidRPr="0053242A">
        <w:rPr>
          <w:rFonts w:ascii="Verdana" w:eastAsiaTheme="minorHAnsi" w:hAnsi="Verdana" w:cstheme="minorBidi"/>
          <w:kern w:val="2"/>
          <w:sz w:val="22"/>
          <w:szCs w:val="22"/>
          <w:lang w:val="es-CO"/>
          <w14:ligatures w14:val="standardContextual"/>
        </w:rPr>
        <w:t xml:space="preserve">la autoridad ambiental que certificará las inversiones en control del medio ambiente o conservación y mejoramiento del medio ambiente previstas en el artículo 255 del Estatuto Tributario, será, la Autoridad Nacional de Licencias Ambientales – ANLA en virtud del literal e) del artículo </w:t>
      </w:r>
      <w:hyperlink r:id="rId8" w:anchor="1.2.1.18.54" w:tgtFrame="_blank" w:history="1">
        <w:r w:rsidRPr="0053242A">
          <w:rPr>
            <w:rFonts w:ascii="Verdana" w:eastAsiaTheme="minorHAnsi" w:hAnsi="Verdana" w:cstheme="minorBidi"/>
            <w:kern w:val="2"/>
            <w:sz w:val="22"/>
            <w:szCs w:val="22"/>
            <w:lang w:val="es-CO"/>
            <w14:ligatures w14:val="standardContextual"/>
          </w:rPr>
          <w:t>1.2.1.18.54</w:t>
        </w:r>
      </w:hyperlink>
      <w:r w:rsidRPr="0053242A">
        <w:rPr>
          <w:rFonts w:ascii="Verdana" w:eastAsiaTheme="minorHAnsi" w:hAnsi="Verdana" w:cstheme="minorBidi"/>
          <w:kern w:val="2"/>
          <w:sz w:val="22"/>
          <w:szCs w:val="22"/>
          <w:lang w:val="es-CO"/>
          <w14:ligatures w14:val="standardContextual"/>
        </w:rPr>
        <w:t>. de acuerdo con los criterios y requisitos previstos en los artículos 1.2.1.18.52. y 1.2.1.18.54 del precitado decreto</w:t>
      </w:r>
      <w:r w:rsidRPr="0053242A">
        <w:rPr>
          <w:rFonts w:ascii="Verdana" w:eastAsiaTheme="minorHAnsi" w:hAnsi="Verdana" w:cstheme="minorBidi"/>
          <w:i/>
          <w:iCs/>
          <w:kern w:val="2"/>
          <w:sz w:val="22"/>
          <w:szCs w:val="22"/>
          <w:lang w:val="es-CO"/>
          <w14:ligatures w14:val="standardContextual"/>
        </w:rPr>
        <w:t>.</w:t>
      </w:r>
    </w:p>
    <w:p w14:paraId="1E09F105" w14:textId="77777777" w:rsidR="00B20BDE" w:rsidRDefault="00B20BDE" w:rsidP="000D266D">
      <w:pPr>
        <w:spacing w:after="0" w:line="240" w:lineRule="auto"/>
        <w:jc w:val="both"/>
        <w:rPr>
          <w:rFonts w:ascii="Verdana" w:hAnsi="Verdana"/>
        </w:rPr>
      </w:pPr>
    </w:p>
    <w:p w14:paraId="52840E42" w14:textId="77777777" w:rsidR="00B20BDE" w:rsidRPr="002B42A8" w:rsidRDefault="00B20BDE" w:rsidP="000D266D">
      <w:pPr>
        <w:spacing w:after="0" w:line="240" w:lineRule="auto"/>
        <w:jc w:val="both"/>
        <w:rPr>
          <w:rFonts w:ascii="Verdana" w:hAnsi="Verdana"/>
        </w:rPr>
      </w:pPr>
    </w:p>
    <w:p w14:paraId="175A776F" w14:textId="77777777" w:rsidR="000D266D" w:rsidRPr="00187D7C" w:rsidRDefault="000D266D" w:rsidP="000D266D">
      <w:pPr>
        <w:pStyle w:val="Textoindependiente"/>
        <w:ind w:right="139"/>
        <w:jc w:val="both"/>
        <w:rPr>
          <w:rFonts w:ascii="Verdana" w:eastAsiaTheme="minorHAnsi" w:hAnsi="Verdana" w:cstheme="minorBidi"/>
          <w:i/>
          <w:iCs/>
          <w:kern w:val="2"/>
          <w:sz w:val="22"/>
          <w:szCs w:val="22"/>
          <w:lang w:val="es-CO"/>
          <w14:ligatures w14:val="standardContextual"/>
        </w:rPr>
      </w:pPr>
      <w:r w:rsidRPr="00187D7C">
        <w:rPr>
          <w:rFonts w:ascii="Verdana" w:eastAsiaTheme="minorHAnsi" w:hAnsi="Verdana" w:cstheme="minorBidi"/>
          <w:kern w:val="2"/>
          <w:sz w:val="22"/>
          <w:szCs w:val="22"/>
          <w:lang w:val="es-CO"/>
          <w14:ligatures w14:val="standardContextual"/>
        </w:rPr>
        <w:t xml:space="preserve">Que el Ministerio de Minas y Energía expidió la Resolución 40156 de 2022 </w:t>
      </w:r>
      <w:r w:rsidRPr="00187D7C">
        <w:rPr>
          <w:rFonts w:ascii="Verdana" w:eastAsiaTheme="minorHAnsi" w:hAnsi="Verdana" w:cstheme="minorBidi"/>
          <w:i/>
          <w:iCs/>
          <w:kern w:val="2"/>
          <w:sz w:val="22"/>
          <w:szCs w:val="22"/>
          <w:lang w:val="es-CO"/>
          <w14:ligatures w14:val="standardContextual"/>
        </w:rPr>
        <w:t>“Por la cual se adopta el Plan de Acción Indicativo 2022-2030 para el desarrollo del Programa de Uso Racional y Eficiente de la Energía, PROURE, que define objetivos y metas indicativas de eficiencia energética, acciones y medidas sectoriales y estrategias base para el cumplimiento de metas y se adoptan otras disposiciones”.</w:t>
      </w:r>
    </w:p>
    <w:p w14:paraId="10EF2F16" w14:textId="77777777" w:rsidR="00496938" w:rsidRDefault="00496938" w:rsidP="000D266D">
      <w:pPr>
        <w:pStyle w:val="Textoindependiente"/>
        <w:ind w:right="139"/>
        <w:jc w:val="both"/>
        <w:rPr>
          <w:rFonts w:ascii="Verdana" w:eastAsiaTheme="minorHAnsi" w:hAnsi="Verdana" w:cstheme="minorBidi"/>
          <w:i/>
          <w:iCs/>
          <w:kern w:val="2"/>
          <w:sz w:val="22"/>
          <w:szCs w:val="22"/>
          <w:highlight w:val="yellow"/>
          <w:lang w:val="es-CO"/>
          <w14:ligatures w14:val="standardContextual"/>
        </w:rPr>
      </w:pPr>
    </w:p>
    <w:p w14:paraId="3642157B" w14:textId="4D8A4B6E" w:rsidR="00917519" w:rsidRPr="006A7344" w:rsidRDefault="006D4FAD" w:rsidP="000D266D">
      <w:pPr>
        <w:pStyle w:val="Textoindependiente"/>
        <w:ind w:right="139"/>
        <w:jc w:val="both"/>
        <w:rPr>
          <w:rFonts w:ascii="Verdana" w:eastAsiaTheme="minorHAnsi" w:hAnsi="Verdana" w:cstheme="minorBidi"/>
          <w:color w:val="FF0000"/>
          <w:kern w:val="2"/>
          <w:sz w:val="22"/>
          <w:szCs w:val="22"/>
          <w:lang w:val="es-CO"/>
          <w14:ligatures w14:val="standardContextual"/>
        </w:rPr>
      </w:pPr>
      <w:r w:rsidRPr="006A7344">
        <w:rPr>
          <w:rFonts w:ascii="Verdana" w:eastAsiaTheme="minorHAnsi" w:hAnsi="Verdana" w:cstheme="minorBidi"/>
          <w:kern w:val="2"/>
          <w:sz w:val="22"/>
          <w:szCs w:val="22"/>
          <w:lang w:val="es-CO"/>
          <w14:ligatures w14:val="standardContextual"/>
        </w:rPr>
        <w:t>Que mediante el articulo 8</w:t>
      </w:r>
      <w:r w:rsidR="00D62E40" w:rsidRPr="006A7344">
        <w:rPr>
          <w:rFonts w:ascii="Verdana" w:eastAsiaTheme="minorHAnsi" w:hAnsi="Verdana" w:cstheme="minorBidi"/>
          <w:kern w:val="2"/>
          <w:sz w:val="22"/>
          <w:szCs w:val="22"/>
          <w:lang w:val="es-CO"/>
          <w14:ligatures w14:val="standardContextual"/>
        </w:rPr>
        <w:t xml:space="preserve"> Ibidem, el Ministerio de Minas </w:t>
      </w:r>
      <w:r w:rsidR="004E0BE2" w:rsidRPr="006A7344">
        <w:rPr>
          <w:rFonts w:ascii="Verdana" w:eastAsiaTheme="minorHAnsi" w:hAnsi="Verdana" w:cstheme="minorBidi"/>
          <w:kern w:val="2"/>
          <w:sz w:val="22"/>
          <w:szCs w:val="22"/>
          <w:lang w:val="es-CO"/>
          <w14:ligatures w14:val="standardContextual"/>
        </w:rPr>
        <w:t>y Energía subrogo la Resolución 41286 de 2016</w:t>
      </w:r>
      <w:r w:rsidR="00CD42CF" w:rsidRPr="006A7344">
        <w:rPr>
          <w:rFonts w:ascii="Verdana" w:eastAsiaTheme="minorHAnsi" w:hAnsi="Verdana" w:cstheme="minorBidi"/>
          <w:kern w:val="2"/>
          <w:sz w:val="22"/>
          <w:szCs w:val="22"/>
          <w:lang w:val="es-CO"/>
          <w14:ligatures w14:val="standardContextual"/>
        </w:rPr>
        <w:t>,</w:t>
      </w:r>
      <w:r w:rsidR="00CD42CF" w:rsidRPr="006A7344">
        <w:rPr>
          <w:rFonts w:ascii="Verdana" w:eastAsiaTheme="minorHAnsi" w:hAnsi="Verdana" w:cstheme="minorBidi"/>
          <w:i/>
          <w:iCs/>
          <w:kern w:val="2"/>
          <w:sz w:val="22"/>
          <w:szCs w:val="22"/>
          <w:lang w:val="es-CO"/>
          <w14:ligatures w14:val="standardContextual"/>
        </w:rPr>
        <w:t xml:space="preserve"> </w:t>
      </w:r>
      <w:r w:rsidR="00917519" w:rsidRPr="006A7344">
        <w:rPr>
          <w:rFonts w:ascii="Verdana" w:eastAsiaTheme="minorHAnsi" w:hAnsi="Verdana" w:cstheme="minorBidi"/>
          <w:i/>
          <w:iCs/>
          <w:kern w:val="2"/>
          <w:sz w:val="22"/>
          <w:szCs w:val="22"/>
          <w:lang w:val="es-CO"/>
          <w14:ligatures w14:val="standardContextual"/>
        </w:rPr>
        <w:t>“Por la cual se adopta el plan de acción indicativo 2017-2022, para el desarrollo del programa uso racional y eficiente de la energía PROURE”</w:t>
      </w:r>
    </w:p>
    <w:p w14:paraId="12E80D83" w14:textId="77777777" w:rsidR="002D452A" w:rsidRPr="002B42A8" w:rsidRDefault="002D452A" w:rsidP="000D266D">
      <w:pPr>
        <w:pStyle w:val="Textoindependiente"/>
        <w:ind w:right="139"/>
        <w:jc w:val="both"/>
        <w:rPr>
          <w:rFonts w:ascii="Verdana" w:eastAsiaTheme="minorHAnsi" w:hAnsi="Verdana" w:cstheme="minorBidi"/>
          <w:kern w:val="2"/>
          <w:sz w:val="22"/>
          <w:szCs w:val="22"/>
          <w:lang w:val="es-CO"/>
          <w14:ligatures w14:val="standardContextual"/>
        </w:rPr>
      </w:pPr>
    </w:p>
    <w:p w14:paraId="772E6322" w14:textId="77777777" w:rsidR="000D266D" w:rsidRPr="002B42A8" w:rsidRDefault="000D266D" w:rsidP="000D266D">
      <w:pPr>
        <w:pStyle w:val="Textoindependiente"/>
        <w:ind w:right="135"/>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Que el artículo 4 del Decreto 2121 de 2023 establece como funciones de la</w:t>
      </w:r>
      <w:r>
        <w:rPr>
          <w:rFonts w:ascii="Verdana" w:eastAsiaTheme="minorHAnsi" w:hAnsi="Verdana" w:cstheme="minorBidi"/>
          <w:kern w:val="2"/>
          <w:sz w:val="22"/>
          <w:szCs w:val="22"/>
          <w:lang w:val="es-CO"/>
          <w14:ligatures w14:val="standardContextual"/>
        </w:rPr>
        <w:t xml:space="preserve"> </w:t>
      </w:r>
      <w:r w:rsidRPr="002B42A8">
        <w:rPr>
          <w:rFonts w:ascii="Verdana" w:eastAsiaTheme="minorHAnsi" w:hAnsi="Verdana" w:cstheme="minorBidi"/>
          <w:kern w:val="2"/>
          <w:sz w:val="22"/>
          <w:szCs w:val="22"/>
          <w:lang w:val="es-CO"/>
          <w14:ligatures w14:val="standardContextual"/>
        </w:rPr>
        <w:t>UPME, entre otras, la de “</w:t>
      </w:r>
      <w:r w:rsidRPr="002B42A8">
        <w:rPr>
          <w:rFonts w:ascii="Verdana" w:eastAsiaTheme="minorHAnsi" w:hAnsi="Verdana" w:cstheme="minorBidi"/>
          <w:i/>
          <w:iCs/>
          <w:kern w:val="2"/>
          <w:sz w:val="22"/>
          <w:szCs w:val="22"/>
          <w:lang w:val="es-CO"/>
          <w14:ligatures w14:val="standardContextual"/>
        </w:rPr>
        <w:t>Evaluar la conveniencia económica, social y ambiental del desarrollo de fuentes renovables y no convencionales de energía y de sus usos energéticos</w:t>
      </w:r>
      <w:r w:rsidRPr="002B42A8">
        <w:rPr>
          <w:rFonts w:ascii="Verdana" w:eastAsiaTheme="minorHAnsi" w:hAnsi="Verdana" w:cstheme="minorBidi"/>
          <w:kern w:val="2"/>
          <w:sz w:val="22"/>
          <w:szCs w:val="22"/>
          <w:lang w:val="es-CO"/>
          <w14:ligatures w14:val="standardContextual"/>
        </w:rPr>
        <w:t>” y la de “</w:t>
      </w:r>
      <w:r w:rsidRPr="002B42A8">
        <w:rPr>
          <w:rFonts w:ascii="Verdana" w:eastAsiaTheme="minorHAnsi" w:hAnsi="Verdana" w:cstheme="minorBidi"/>
          <w:i/>
          <w:iCs/>
          <w:kern w:val="2"/>
          <w:sz w:val="22"/>
          <w:szCs w:val="22"/>
          <w:lang w:val="es-CO"/>
          <w14:ligatures w14:val="standardContextual"/>
        </w:rPr>
        <w:t>Emitir concepto sobre la viabilidad de aplicar incentivos para eficiencia energética y fuentes no convencionales, de conformidad con la delegación efectuada por el Ministerio de Minas y Energía</w:t>
      </w:r>
      <w:r w:rsidRPr="002B42A8">
        <w:rPr>
          <w:rFonts w:ascii="Verdana" w:eastAsiaTheme="minorHAnsi" w:hAnsi="Verdana" w:cstheme="minorBidi"/>
          <w:kern w:val="2"/>
          <w:sz w:val="22"/>
          <w:szCs w:val="22"/>
          <w:lang w:val="es-CO"/>
          <w14:ligatures w14:val="standardContextual"/>
        </w:rPr>
        <w:t>”</w:t>
      </w:r>
      <w:r>
        <w:rPr>
          <w:rFonts w:ascii="Verdana" w:eastAsiaTheme="minorHAnsi" w:hAnsi="Verdana" w:cstheme="minorBidi"/>
          <w:kern w:val="2"/>
          <w:sz w:val="22"/>
          <w:szCs w:val="22"/>
          <w:lang w:val="es-CO"/>
          <w14:ligatures w14:val="standardContextual"/>
        </w:rPr>
        <w:t>.</w:t>
      </w:r>
    </w:p>
    <w:p w14:paraId="499DFD59" w14:textId="77777777" w:rsidR="000D266D" w:rsidRPr="002B42A8" w:rsidRDefault="000D266D" w:rsidP="000D266D">
      <w:pPr>
        <w:spacing w:after="0" w:line="276" w:lineRule="auto"/>
        <w:jc w:val="both"/>
        <w:rPr>
          <w:rFonts w:ascii="Verdana" w:hAnsi="Verdana"/>
        </w:rPr>
      </w:pPr>
    </w:p>
    <w:p w14:paraId="4D0D0BAF" w14:textId="6E9E1AB0" w:rsidR="000D266D" w:rsidRPr="002B42A8" w:rsidRDefault="000D266D"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proofErr w:type="gramStart"/>
      <w:r w:rsidRPr="002B42A8">
        <w:rPr>
          <w:rFonts w:ascii="Verdana" w:eastAsiaTheme="minorHAnsi" w:hAnsi="Verdana" w:cstheme="minorBidi"/>
          <w:kern w:val="2"/>
          <w:sz w:val="22"/>
          <w:szCs w:val="22"/>
          <w:lang w:val="es-CO"/>
          <w14:ligatures w14:val="standardContextual"/>
        </w:rPr>
        <w:t>Que</w:t>
      </w:r>
      <w:proofErr w:type="gramEnd"/>
      <w:r w:rsidRPr="002B42A8">
        <w:rPr>
          <w:rFonts w:ascii="Verdana" w:eastAsiaTheme="minorHAnsi" w:hAnsi="Verdana" w:cstheme="minorBidi"/>
          <w:kern w:val="2"/>
          <w:sz w:val="22"/>
          <w:szCs w:val="22"/>
          <w:lang w:val="es-CO"/>
          <w14:ligatures w14:val="standardContextual"/>
        </w:rPr>
        <w:t xml:space="preserve"> </w:t>
      </w:r>
      <w:r>
        <w:rPr>
          <w:rFonts w:ascii="Verdana" w:eastAsiaTheme="minorHAnsi" w:hAnsi="Verdana" w:cstheme="minorBidi"/>
          <w:kern w:val="2"/>
          <w:sz w:val="22"/>
          <w:szCs w:val="22"/>
          <w:lang w:val="es-CO"/>
          <w14:ligatures w14:val="standardContextual"/>
        </w:rPr>
        <w:t xml:space="preserve">en este sentido, la </w:t>
      </w:r>
      <w:r w:rsidRPr="002B42A8">
        <w:rPr>
          <w:rFonts w:ascii="Verdana" w:eastAsiaTheme="minorHAnsi" w:hAnsi="Verdana" w:cstheme="minorBidi"/>
          <w:kern w:val="2"/>
          <w:sz w:val="22"/>
          <w:szCs w:val="22"/>
          <w:lang w:val="es-CO"/>
          <w14:ligatures w14:val="standardContextual"/>
        </w:rPr>
        <w:t xml:space="preserve">UPME emitirá concepto sobre si las solicitudes que se presenten para optar por el descuento del impuesto de renta previsto en el literal e) del artículo 1.2.1.18.54. del Decreto 1625 de 2016, </w:t>
      </w:r>
      <w:r w:rsidR="009641DE">
        <w:rPr>
          <w:rFonts w:ascii="Verdana" w:eastAsiaTheme="minorHAnsi" w:hAnsi="Verdana" w:cstheme="minorBidi"/>
          <w:kern w:val="2"/>
          <w:sz w:val="22"/>
          <w:szCs w:val="22"/>
          <w:lang w:val="es-CO"/>
          <w14:ligatures w14:val="standardContextual"/>
        </w:rPr>
        <w:t xml:space="preserve">que </w:t>
      </w:r>
      <w:r w:rsidRPr="002B42A8">
        <w:rPr>
          <w:rFonts w:ascii="Verdana" w:eastAsiaTheme="minorHAnsi" w:hAnsi="Verdana" w:cstheme="minorBidi"/>
          <w:kern w:val="2"/>
          <w:sz w:val="22"/>
          <w:szCs w:val="22"/>
          <w:lang w:val="es-CO"/>
          <w14:ligatures w14:val="standardContextual"/>
        </w:rPr>
        <w:t xml:space="preserve">se enmarcan </w:t>
      </w:r>
      <w:r w:rsidRPr="00DD1B4E">
        <w:rPr>
          <w:rFonts w:ascii="Verdana" w:eastAsiaTheme="minorHAnsi" w:hAnsi="Verdana" w:cstheme="minorBidi"/>
          <w:kern w:val="2"/>
          <w:sz w:val="22"/>
          <w:szCs w:val="22"/>
          <w:lang w:val="es-CO"/>
          <w14:ligatures w14:val="standardContextual"/>
        </w:rPr>
        <w:t>en</w:t>
      </w:r>
      <w:r w:rsidRPr="002B42A8">
        <w:rPr>
          <w:rFonts w:ascii="Verdana" w:eastAsiaTheme="minorHAnsi" w:hAnsi="Verdana" w:cstheme="minorBidi"/>
          <w:kern w:val="2"/>
          <w:sz w:val="22"/>
          <w:szCs w:val="22"/>
          <w:lang w:val="es-CO"/>
          <w14:ligatures w14:val="standardContextual"/>
        </w:rPr>
        <w:t xml:space="preserve"> las acciones y medidas sectoriales del PAI 2022</w:t>
      </w:r>
      <w:r>
        <w:rPr>
          <w:rFonts w:ascii="Verdana" w:eastAsiaTheme="minorHAnsi" w:hAnsi="Verdana" w:cstheme="minorBidi"/>
          <w:kern w:val="2"/>
          <w:sz w:val="22"/>
          <w:szCs w:val="22"/>
          <w:lang w:val="es-CO"/>
          <w14:ligatures w14:val="standardContextual"/>
        </w:rPr>
        <w:t>-</w:t>
      </w:r>
      <w:r w:rsidRPr="002B42A8">
        <w:rPr>
          <w:rFonts w:ascii="Verdana" w:eastAsiaTheme="minorHAnsi" w:hAnsi="Verdana" w:cstheme="minorBidi"/>
          <w:kern w:val="2"/>
          <w:sz w:val="22"/>
          <w:szCs w:val="22"/>
          <w:lang w:val="es-CO"/>
          <w14:ligatures w14:val="standardContextual"/>
        </w:rPr>
        <w:t>2030.</w:t>
      </w:r>
    </w:p>
    <w:p w14:paraId="39FCFA4D" w14:textId="79DFF711" w:rsidR="00A77434" w:rsidRDefault="00A77434"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p>
    <w:p w14:paraId="3BD3160E" w14:textId="48F69033" w:rsidR="00A77434" w:rsidRDefault="00A77434" w:rsidP="000D266D">
      <w:pPr>
        <w:pStyle w:val="Textoindependiente"/>
        <w:spacing w:line="247" w:lineRule="auto"/>
        <w:ind w:right="139"/>
        <w:jc w:val="both"/>
        <w:rPr>
          <w:ins w:id="0" w:author="giam piero fava" w:date="2025-12-18T11:55:00Z" w16du:dateUtc="2025-12-18T16:55:00Z"/>
          <w:rFonts w:ascii="Verdana" w:eastAsiaTheme="minorHAnsi" w:hAnsi="Verdana" w:cstheme="minorBidi"/>
          <w:kern w:val="2"/>
          <w:sz w:val="22"/>
          <w:szCs w:val="22"/>
          <w:lang w:val="es-CO"/>
          <w14:ligatures w14:val="standardContextual"/>
        </w:rPr>
      </w:pPr>
      <w:r w:rsidRPr="00187D7C">
        <w:rPr>
          <w:rFonts w:ascii="Verdana" w:eastAsiaTheme="minorHAnsi" w:hAnsi="Verdana" w:cstheme="minorBidi"/>
          <w:kern w:val="2"/>
          <w:sz w:val="22"/>
          <w:szCs w:val="22"/>
          <w:lang w:val="es-CO"/>
          <w14:ligatures w14:val="standardContextual"/>
        </w:rPr>
        <w:lastRenderedPageBreak/>
        <w:t xml:space="preserve">Que mediante la resolución No 135 del 7 de febrero de 2025, la </w:t>
      </w:r>
      <w:r w:rsidR="00230959" w:rsidRPr="00187D7C">
        <w:rPr>
          <w:rFonts w:ascii="Verdana" w:eastAsiaTheme="minorHAnsi" w:hAnsi="Verdana" w:cstheme="minorBidi"/>
          <w:kern w:val="2"/>
          <w:sz w:val="22"/>
          <w:szCs w:val="22"/>
          <w:lang w:val="es-CO"/>
          <w14:ligatures w14:val="standardContextual"/>
        </w:rPr>
        <w:t>UPME estableció</w:t>
      </w:r>
      <w:r w:rsidRPr="00187D7C">
        <w:rPr>
          <w:rFonts w:ascii="Verdana" w:eastAsiaTheme="minorHAnsi" w:hAnsi="Verdana" w:cstheme="minorBidi"/>
          <w:kern w:val="2"/>
          <w:sz w:val="22"/>
          <w:szCs w:val="22"/>
          <w:lang w:val="es-CO"/>
          <w14:ligatures w14:val="standardContextual"/>
        </w:rPr>
        <w:t xml:space="preserve"> los requisitos, el procedimiento y las tarifas a cobrar para la evaluación y emisión de certificados que permiten acceder a los incentivos de deducción de renta entre otros, para acciones o medidas de gestión eficiente de la energía – GEE.</w:t>
      </w:r>
    </w:p>
    <w:p w14:paraId="35716C5A" w14:textId="77777777" w:rsidR="00261015" w:rsidRDefault="00261015" w:rsidP="000D266D">
      <w:pPr>
        <w:pStyle w:val="Textoindependiente"/>
        <w:spacing w:line="247" w:lineRule="auto"/>
        <w:ind w:right="139"/>
        <w:jc w:val="both"/>
        <w:rPr>
          <w:ins w:id="1" w:author="giam piero fava" w:date="2025-12-18T12:33:00Z" w16du:dateUtc="2025-12-18T17:33:00Z"/>
          <w:rFonts w:ascii="Verdana" w:eastAsiaTheme="minorHAnsi" w:hAnsi="Verdana" w:cstheme="minorBidi"/>
          <w:kern w:val="2"/>
          <w:sz w:val="22"/>
          <w:szCs w:val="22"/>
          <w:lang w:val="es-CO"/>
          <w14:ligatures w14:val="standardContextual"/>
        </w:rPr>
      </w:pPr>
    </w:p>
    <w:p w14:paraId="7BD6C6D2" w14:textId="383594A9" w:rsidR="00261015" w:rsidRDefault="00261015"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ins w:id="2" w:author="giam piero fava" w:date="2025-12-18T12:33:00Z">
        <w:r w:rsidRPr="00261015">
          <w:rPr>
            <w:rFonts w:ascii="Verdana" w:eastAsiaTheme="minorHAnsi" w:hAnsi="Verdana" w:cstheme="minorBidi"/>
            <w:kern w:val="2"/>
            <w:sz w:val="22"/>
            <w:szCs w:val="22"/>
            <w:lang w:val="es-CO"/>
            <w14:ligatures w14:val="standardContextual"/>
          </w:rPr>
          <w:t xml:space="preserve">Que para la cuantificación de los beneficios ambientales derivados de los proyectos de eficiencia energética y/o reducción en el consumo de energía que obtengan certificación ambiental por parte de la Autoridad Nacional de Licencias Ambientales – ANLA, resulta necesario contar con una base técnica uniforme que permita estimar de manera consistente las emisiones de Gases de Efecto Invernadero evitadas. Que, en este sentido, la Unidad de Planeación </w:t>
        </w:r>
        <w:proofErr w:type="gramStart"/>
        <w:r w:rsidRPr="00261015">
          <w:rPr>
            <w:rFonts w:ascii="Verdana" w:eastAsiaTheme="minorHAnsi" w:hAnsi="Verdana" w:cstheme="minorBidi"/>
            <w:kern w:val="2"/>
            <w:sz w:val="22"/>
            <w:szCs w:val="22"/>
            <w:lang w:val="es-CO"/>
            <w14:ligatures w14:val="standardContextual"/>
          </w:rPr>
          <w:t>Minero Energética</w:t>
        </w:r>
        <w:proofErr w:type="gramEnd"/>
        <w:r w:rsidRPr="00261015">
          <w:rPr>
            <w:rFonts w:ascii="Verdana" w:eastAsiaTheme="minorHAnsi" w:hAnsi="Verdana" w:cstheme="minorBidi"/>
            <w:kern w:val="2"/>
            <w:sz w:val="22"/>
            <w:szCs w:val="22"/>
            <w:lang w:val="es-CO"/>
            <w14:ligatures w14:val="standardContextual"/>
          </w:rPr>
          <w:t xml:space="preserve"> – UPME actualiza anualmente, mediante acto administrativo, el Factor de Emisión de Gases de Efecto Invernadero del Sistema Interconectado Nacional, el cual para el año 2023 fue adoptado mediante la Resolución 1198 de 2024, y constituye el insumo técnico de referencia para el cálculo de dichos beneficios.</w:t>
        </w:r>
      </w:ins>
    </w:p>
    <w:p w14:paraId="11C7FB9A" w14:textId="77777777" w:rsidR="000D266D" w:rsidRPr="002B42A8" w:rsidRDefault="000D266D"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p>
    <w:p w14:paraId="79EE77E7" w14:textId="77777777" w:rsidR="003573E5" w:rsidRPr="006A7344" w:rsidRDefault="003573E5" w:rsidP="003573E5">
      <w:pPr>
        <w:spacing w:after="0" w:line="240" w:lineRule="auto"/>
        <w:jc w:val="both"/>
        <w:rPr>
          <w:rFonts w:ascii="Verdana" w:hAnsi="Verdana"/>
        </w:rPr>
      </w:pPr>
      <w:r w:rsidRPr="006A7344">
        <w:rPr>
          <w:rFonts w:ascii="Verdana" w:hAnsi="Verdana"/>
        </w:rPr>
        <w:t>Que, en cumplimiento de lo dispuesto en el artículo 7 de la Ley 1340 de 2009, reglamentado por la Resolución 44649 de 2010, se aplicó el cuestionario establecido en el artículo 1 para evaluar la posible incidencia sobre la libre competencia, concluyéndose que no es necesario solicitar concepto a la Superintendencia de Industria y Comercio – SIC respecto del presente acto administrativo.</w:t>
      </w:r>
    </w:p>
    <w:p w14:paraId="4F9A5565" w14:textId="77777777" w:rsidR="003573E5" w:rsidRDefault="003573E5"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p>
    <w:p w14:paraId="11EC321C" w14:textId="560CB6BA" w:rsidR="00290D74" w:rsidRDefault="000D266D"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 xml:space="preserve">Que en cumplimiento de lo ordenado en el numeral 8 del artículo 8 de la Ley 1437 de 2011, </w:t>
      </w:r>
      <w:r>
        <w:rPr>
          <w:rFonts w:ascii="Verdana" w:eastAsiaTheme="minorHAnsi" w:hAnsi="Verdana" w:cstheme="minorBidi"/>
          <w:kern w:val="2"/>
          <w:sz w:val="22"/>
          <w:szCs w:val="22"/>
          <w:lang w:val="es-CO"/>
          <w14:ligatures w14:val="standardContextual"/>
        </w:rPr>
        <w:t xml:space="preserve">concordante con el artículo 2.1.2.1.25 </w:t>
      </w:r>
      <w:r w:rsidRPr="008A275A">
        <w:rPr>
          <w:rFonts w:ascii="Verdana" w:eastAsiaTheme="minorHAnsi" w:hAnsi="Verdana" w:cstheme="minorBidi"/>
          <w:kern w:val="2"/>
          <w:sz w:val="22"/>
          <w:szCs w:val="22"/>
          <w:lang w:val="es-CO"/>
          <w14:ligatures w14:val="standardContextual"/>
        </w:rPr>
        <w:t xml:space="preserve">del Decreto 1081 de 2015, la presente resolución fue puesta en consulta pública desde el </w:t>
      </w:r>
      <w:r w:rsidR="004C4F85">
        <w:rPr>
          <w:rFonts w:ascii="Verdana" w:eastAsiaTheme="minorHAnsi" w:hAnsi="Verdana" w:cstheme="minorBidi"/>
          <w:kern w:val="2"/>
          <w:sz w:val="22"/>
          <w:szCs w:val="22"/>
          <w:lang w:val="es-CO"/>
          <w14:ligatures w14:val="standardContextual"/>
        </w:rPr>
        <w:t>21</w:t>
      </w:r>
      <w:r w:rsidRPr="008A275A">
        <w:rPr>
          <w:rFonts w:ascii="Verdana" w:eastAsiaTheme="minorHAnsi" w:hAnsi="Verdana" w:cstheme="minorBidi"/>
          <w:kern w:val="2"/>
          <w:sz w:val="22"/>
          <w:szCs w:val="22"/>
          <w:lang w:val="es-CO"/>
          <w14:ligatures w14:val="standardContextual"/>
        </w:rPr>
        <w:t xml:space="preserve"> de </w:t>
      </w:r>
      <w:r w:rsidR="004C4F85">
        <w:rPr>
          <w:rFonts w:ascii="Verdana" w:eastAsiaTheme="minorHAnsi" w:hAnsi="Verdana" w:cstheme="minorBidi"/>
          <w:kern w:val="2"/>
          <w:sz w:val="22"/>
          <w:szCs w:val="22"/>
          <w:lang w:val="es-CO"/>
          <w14:ligatures w14:val="standardContextual"/>
        </w:rPr>
        <w:t>noviembre</w:t>
      </w:r>
      <w:r w:rsidRPr="008A275A">
        <w:rPr>
          <w:rFonts w:ascii="Verdana" w:eastAsiaTheme="minorHAnsi" w:hAnsi="Verdana" w:cstheme="minorBidi"/>
          <w:kern w:val="2"/>
          <w:sz w:val="22"/>
          <w:szCs w:val="22"/>
          <w:lang w:val="es-CO"/>
          <w14:ligatures w14:val="standardContextual"/>
        </w:rPr>
        <w:t xml:space="preserve"> hasta el </w:t>
      </w:r>
      <w:r w:rsidR="004C4F85">
        <w:rPr>
          <w:rFonts w:ascii="Verdana" w:eastAsiaTheme="minorHAnsi" w:hAnsi="Verdana" w:cstheme="minorBidi"/>
          <w:kern w:val="2"/>
          <w:sz w:val="22"/>
          <w:szCs w:val="22"/>
          <w:lang w:val="es-CO"/>
          <w14:ligatures w14:val="standardContextual"/>
        </w:rPr>
        <w:t>6</w:t>
      </w:r>
      <w:r w:rsidRPr="008A275A">
        <w:rPr>
          <w:rFonts w:ascii="Verdana" w:eastAsiaTheme="minorHAnsi" w:hAnsi="Verdana" w:cstheme="minorBidi"/>
          <w:kern w:val="2"/>
          <w:sz w:val="22"/>
          <w:szCs w:val="22"/>
          <w:lang w:val="es-CO"/>
          <w14:ligatures w14:val="standardContextual"/>
        </w:rPr>
        <w:t xml:space="preserve"> de </w:t>
      </w:r>
      <w:r w:rsidR="004C4F85">
        <w:rPr>
          <w:rFonts w:ascii="Verdana" w:eastAsiaTheme="minorHAnsi" w:hAnsi="Verdana" w:cstheme="minorBidi"/>
          <w:kern w:val="2"/>
          <w:sz w:val="22"/>
          <w:szCs w:val="22"/>
          <w:lang w:val="es-CO"/>
          <w14:ligatures w14:val="standardContextual"/>
        </w:rPr>
        <w:t>diciembre</w:t>
      </w:r>
      <w:r w:rsidRPr="008A275A">
        <w:rPr>
          <w:rFonts w:ascii="Verdana" w:eastAsiaTheme="minorHAnsi" w:hAnsi="Verdana" w:cstheme="minorBidi"/>
          <w:kern w:val="2"/>
          <w:sz w:val="22"/>
          <w:szCs w:val="22"/>
          <w:lang w:val="es-CO"/>
          <w14:ligatures w14:val="standardContextual"/>
        </w:rPr>
        <w:t xml:space="preserve"> de 2025 a través de la página web del Ministerio de Ambiente y Desarrollo Sostenible. Asimismo, se atendieron los comentarios y se publicaron las respuestas a cada uno de ellos el XX de XX de 2025.</w:t>
      </w:r>
    </w:p>
    <w:p w14:paraId="2D124202" w14:textId="77777777" w:rsidR="00290D74" w:rsidRPr="00EC3CE9" w:rsidRDefault="00290D74" w:rsidP="000D266D">
      <w:pPr>
        <w:pStyle w:val="Textoindependiente"/>
        <w:spacing w:line="247" w:lineRule="auto"/>
        <w:ind w:right="139"/>
        <w:jc w:val="both"/>
        <w:rPr>
          <w:rFonts w:ascii="Verdana" w:eastAsiaTheme="minorHAnsi" w:hAnsi="Verdana" w:cstheme="minorBidi"/>
          <w:kern w:val="2"/>
          <w:sz w:val="22"/>
          <w:szCs w:val="22"/>
          <w:lang w:val="es-CO"/>
          <w14:ligatures w14:val="standardContextual"/>
        </w:rPr>
      </w:pPr>
    </w:p>
    <w:p w14:paraId="2AC8DB40" w14:textId="7EF59DA1" w:rsidR="000D266D" w:rsidRPr="00187D7C" w:rsidRDefault="001C11E7" w:rsidP="00187D7C">
      <w:pPr>
        <w:pStyle w:val="Textoindependiente"/>
        <w:spacing w:line="247" w:lineRule="auto"/>
        <w:ind w:right="139"/>
        <w:jc w:val="both"/>
        <w:rPr>
          <w:rFonts w:ascii="Verdana" w:hAnsi="Verdana"/>
        </w:rPr>
      </w:pPr>
      <w:r w:rsidRPr="00187D7C">
        <w:rPr>
          <w:rFonts w:ascii="Verdana" w:eastAsiaTheme="minorHAnsi" w:hAnsi="Verdana" w:cstheme="minorBidi"/>
          <w:kern w:val="2"/>
          <w:sz w:val="22"/>
          <w:szCs w:val="22"/>
          <w:lang w:val="es-CO"/>
          <w14:ligatures w14:val="standardContextual"/>
        </w:rPr>
        <w:t xml:space="preserve">Que mediante el artículo segundo del Decreto 0877 del 5 de agosto de 2025, el </w:t>
      </w:r>
      <w:proofErr w:type="gramStart"/>
      <w:r w:rsidRPr="00187D7C">
        <w:rPr>
          <w:rFonts w:ascii="Verdana" w:eastAsiaTheme="minorHAnsi" w:hAnsi="Verdana" w:cstheme="minorBidi"/>
          <w:kern w:val="2"/>
          <w:sz w:val="22"/>
          <w:szCs w:val="22"/>
          <w:lang w:val="es-CO"/>
          <w14:ligatures w14:val="standardContextual"/>
        </w:rPr>
        <w:t>Presidente</w:t>
      </w:r>
      <w:proofErr w:type="gramEnd"/>
      <w:r w:rsidRPr="00187D7C">
        <w:rPr>
          <w:rFonts w:ascii="Verdana" w:eastAsiaTheme="minorHAnsi" w:hAnsi="Verdana" w:cstheme="minorBidi"/>
          <w:kern w:val="2"/>
          <w:sz w:val="22"/>
          <w:szCs w:val="22"/>
          <w:lang w:val="es-CO"/>
          <w14:ligatures w14:val="standardContextual"/>
        </w:rPr>
        <w:t xml:space="preserve"> de la República encargó a Irene Vélez Torres identificada con cédula de ciudadanía 52.811.629 en el empleo de </w:t>
      </w:r>
      <w:proofErr w:type="gramStart"/>
      <w:r w:rsidRPr="00187D7C">
        <w:rPr>
          <w:rFonts w:ascii="Verdana" w:eastAsiaTheme="minorHAnsi" w:hAnsi="Verdana" w:cstheme="minorBidi"/>
          <w:kern w:val="2"/>
          <w:sz w:val="22"/>
          <w:szCs w:val="22"/>
          <w:lang w:val="es-CO"/>
          <w14:ligatures w14:val="standardContextual"/>
        </w:rPr>
        <w:t>Ministro</w:t>
      </w:r>
      <w:proofErr w:type="gramEnd"/>
      <w:r w:rsidRPr="00187D7C">
        <w:rPr>
          <w:rFonts w:ascii="Verdana" w:eastAsiaTheme="minorHAnsi" w:hAnsi="Verdana" w:cstheme="minorBidi"/>
          <w:kern w:val="2"/>
          <w:sz w:val="22"/>
          <w:szCs w:val="22"/>
          <w:lang w:val="es-CO"/>
          <w14:ligatures w14:val="standardContextual"/>
        </w:rPr>
        <w:t>, Código 0005 del Ministerio de Ambiente y Desarrollo Sostenible.</w:t>
      </w:r>
    </w:p>
    <w:p w14:paraId="2BFA04D8" w14:textId="77777777" w:rsidR="00BA2702" w:rsidRPr="008A275A" w:rsidRDefault="00BA2702" w:rsidP="000D266D">
      <w:pPr>
        <w:spacing w:after="0" w:line="240" w:lineRule="auto"/>
        <w:jc w:val="both"/>
        <w:rPr>
          <w:rFonts w:ascii="Verdana" w:hAnsi="Verdana"/>
        </w:rPr>
      </w:pPr>
    </w:p>
    <w:p w14:paraId="768FDEF8" w14:textId="77777777" w:rsidR="000D266D" w:rsidRPr="00F0012E" w:rsidRDefault="000D266D" w:rsidP="000D266D">
      <w:pPr>
        <w:pStyle w:val="Textoindependiente"/>
        <w:jc w:val="both"/>
        <w:rPr>
          <w:rFonts w:ascii="Verdana" w:hAnsi="Verdana"/>
          <w:kern w:val="2"/>
          <w:sz w:val="22"/>
          <w:lang w:val="es-CO"/>
          <w14:ligatures w14:val="standardContextual"/>
        </w:rPr>
      </w:pPr>
      <w:r w:rsidRPr="008A275A">
        <w:rPr>
          <w:rFonts w:ascii="Verdana" w:hAnsi="Verdana"/>
          <w:kern w:val="2"/>
          <w:sz w:val="22"/>
          <w:lang w:val="es-CO"/>
          <w14:ligatures w14:val="standardContextual"/>
        </w:rPr>
        <w:t>En mérito de lo expuesto;</w:t>
      </w:r>
    </w:p>
    <w:p w14:paraId="42DFD7AA" w14:textId="77777777" w:rsidR="001C47F6" w:rsidRDefault="001C47F6" w:rsidP="00D45C90">
      <w:pPr>
        <w:spacing w:line="240" w:lineRule="auto"/>
        <w:jc w:val="both"/>
        <w:rPr>
          <w:rFonts w:ascii="Verdana" w:hAnsi="Verdana"/>
        </w:rPr>
      </w:pPr>
    </w:p>
    <w:p w14:paraId="43A68F70" w14:textId="77777777" w:rsidR="001464D6" w:rsidRDefault="001464D6" w:rsidP="00D45C90">
      <w:pPr>
        <w:spacing w:line="240" w:lineRule="auto"/>
        <w:jc w:val="both"/>
        <w:rPr>
          <w:rFonts w:ascii="Verdana" w:hAnsi="Verdana"/>
        </w:rPr>
      </w:pPr>
    </w:p>
    <w:p w14:paraId="67D9985F" w14:textId="77777777" w:rsidR="001464D6" w:rsidRDefault="001464D6" w:rsidP="00D45C90">
      <w:pPr>
        <w:spacing w:line="240" w:lineRule="auto"/>
        <w:jc w:val="center"/>
        <w:rPr>
          <w:rFonts w:ascii="Verdana" w:hAnsi="Verdana"/>
          <w:b/>
        </w:rPr>
      </w:pPr>
      <w:r>
        <w:rPr>
          <w:rFonts w:ascii="Verdana" w:hAnsi="Verdana"/>
          <w:b/>
        </w:rPr>
        <w:t>RESUELVE:</w:t>
      </w:r>
    </w:p>
    <w:p w14:paraId="21B768CD" w14:textId="77777777" w:rsidR="001464D6" w:rsidRDefault="001464D6" w:rsidP="00D45C90">
      <w:pPr>
        <w:spacing w:line="240" w:lineRule="auto"/>
        <w:jc w:val="both"/>
        <w:rPr>
          <w:rFonts w:ascii="Verdana" w:hAnsi="Verdana"/>
        </w:rPr>
      </w:pPr>
    </w:p>
    <w:p w14:paraId="7BD516FC" w14:textId="22A58E5E" w:rsidR="000D266D" w:rsidRDefault="000D266D" w:rsidP="000D266D">
      <w:pPr>
        <w:spacing w:after="0" w:line="240" w:lineRule="auto"/>
        <w:jc w:val="both"/>
        <w:rPr>
          <w:rFonts w:ascii="Verdana" w:hAnsi="Verdana"/>
        </w:rPr>
      </w:pPr>
      <w:r w:rsidRPr="002B42A8">
        <w:rPr>
          <w:rFonts w:ascii="Verdana" w:hAnsi="Verdana"/>
          <w:b/>
        </w:rPr>
        <w:t xml:space="preserve">Artículo 1. </w:t>
      </w:r>
      <w:r w:rsidRPr="000664FF">
        <w:rPr>
          <w:rFonts w:ascii="Verdana" w:hAnsi="Verdana"/>
          <w:b/>
          <w:i/>
          <w:w w:val="105"/>
        </w:rPr>
        <w:t>Objeto</w:t>
      </w:r>
      <w:r w:rsidRPr="002B42A8">
        <w:rPr>
          <w:rFonts w:ascii="Verdana" w:hAnsi="Verdana"/>
          <w:b/>
        </w:rPr>
        <w:t>.</w:t>
      </w:r>
      <w:r w:rsidRPr="002B42A8">
        <w:rPr>
          <w:rFonts w:ascii="Verdana" w:hAnsi="Verdana"/>
        </w:rPr>
        <w:t xml:space="preserve"> La presente resolución tiene </w:t>
      </w:r>
      <w:r>
        <w:rPr>
          <w:rFonts w:ascii="Verdana" w:hAnsi="Verdana"/>
        </w:rPr>
        <w:t>por</w:t>
      </w:r>
      <w:r w:rsidRPr="002B42A8">
        <w:rPr>
          <w:rFonts w:ascii="Verdana" w:hAnsi="Verdana"/>
        </w:rPr>
        <w:t xml:space="preserve"> objeto adoptar como metas ambientales, </w:t>
      </w:r>
      <w:r w:rsidR="006E72FF">
        <w:rPr>
          <w:rFonts w:ascii="Verdana" w:hAnsi="Verdana"/>
        </w:rPr>
        <w:t xml:space="preserve">algunas de </w:t>
      </w:r>
      <w:r w:rsidRPr="002B42A8">
        <w:rPr>
          <w:rFonts w:ascii="Verdana" w:hAnsi="Verdana"/>
        </w:rPr>
        <w:t xml:space="preserve">las metas indicativas de eficiencia energética </w:t>
      </w:r>
      <w:r>
        <w:rPr>
          <w:rFonts w:ascii="Verdana" w:hAnsi="Verdana"/>
        </w:rPr>
        <w:t xml:space="preserve">establecidas en </w:t>
      </w:r>
      <w:r w:rsidRPr="00F14AF7">
        <w:rPr>
          <w:rFonts w:ascii="Verdana" w:hAnsi="Verdana"/>
        </w:rPr>
        <w:t>el Programa de Uso Racional y Eficiente de la Energía-PROURE</w:t>
      </w:r>
      <w:r>
        <w:rPr>
          <w:rFonts w:ascii="Verdana" w:hAnsi="Verdana"/>
        </w:rPr>
        <w:t xml:space="preserve"> </w:t>
      </w:r>
      <w:r w:rsidR="00105FDD" w:rsidRPr="00604465">
        <w:rPr>
          <w:rFonts w:ascii="Verdana" w:hAnsi="Verdana"/>
        </w:rPr>
        <w:t>2022- 2030</w:t>
      </w:r>
      <w:r w:rsidR="009D0A99" w:rsidRPr="00604465">
        <w:rPr>
          <w:rFonts w:ascii="Verdana" w:hAnsi="Verdana"/>
        </w:rPr>
        <w:t xml:space="preserve">, </w:t>
      </w:r>
      <w:r w:rsidRPr="00604465">
        <w:rPr>
          <w:rFonts w:ascii="Verdana" w:hAnsi="Verdana"/>
        </w:rPr>
        <w:t>que</w:t>
      </w:r>
      <w:r w:rsidR="009D0A99" w:rsidRPr="00604465">
        <w:rPr>
          <w:rFonts w:ascii="Verdana" w:hAnsi="Verdana"/>
        </w:rPr>
        <w:t xml:space="preserve"> proyecta un aporte </w:t>
      </w:r>
      <w:r w:rsidR="002C4360" w:rsidRPr="00604465">
        <w:rPr>
          <w:rFonts w:ascii="Verdana" w:hAnsi="Verdana"/>
        </w:rPr>
        <w:t xml:space="preserve">al ahorro de energía como se </w:t>
      </w:r>
      <w:r w:rsidRPr="00604465">
        <w:rPr>
          <w:rFonts w:ascii="Verdana" w:hAnsi="Verdana"/>
        </w:rPr>
        <w:t>describe a continuación:</w:t>
      </w:r>
    </w:p>
    <w:p w14:paraId="38DFC712" w14:textId="77777777" w:rsidR="000D266D" w:rsidRPr="002B42A8" w:rsidRDefault="000D266D" w:rsidP="000D266D">
      <w:pPr>
        <w:spacing w:after="0" w:line="240" w:lineRule="auto"/>
        <w:jc w:val="both"/>
        <w:rPr>
          <w:rFonts w:ascii="Verdana" w:hAnsi="Verdana"/>
        </w:rPr>
      </w:pP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824"/>
        <w:gridCol w:w="4577"/>
      </w:tblGrid>
      <w:tr w:rsidR="000D266D" w:rsidRPr="002B42A8" w14:paraId="0B2FD7CC" w14:textId="77777777" w:rsidTr="00ED7522">
        <w:trPr>
          <w:trHeight w:val="241"/>
          <w:tblHeader/>
          <w:jc w:val="center"/>
        </w:trPr>
        <w:tc>
          <w:tcPr>
            <w:tcW w:w="2824" w:type="dxa"/>
            <w:vAlign w:val="center"/>
          </w:tcPr>
          <w:p w14:paraId="7BE4CB63" w14:textId="77777777" w:rsidR="000D266D" w:rsidRPr="000664FF" w:rsidRDefault="000D266D" w:rsidP="00ED7522">
            <w:pPr>
              <w:pStyle w:val="TableParagraph"/>
              <w:spacing w:before="0"/>
              <w:jc w:val="center"/>
              <w:rPr>
                <w:rFonts w:ascii="Verdana" w:hAnsi="Verdana"/>
                <w:b/>
              </w:rPr>
            </w:pPr>
            <w:r w:rsidRPr="000664FF">
              <w:rPr>
                <w:rFonts w:ascii="Verdana" w:hAnsi="Verdana"/>
                <w:b/>
                <w:w w:val="105"/>
              </w:rPr>
              <w:t>Sector</w:t>
            </w:r>
          </w:p>
        </w:tc>
        <w:tc>
          <w:tcPr>
            <w:tcW w:w="4577" w:type="dxa"/>
            <w:vAlign w:val="center"/>
          </w:tcPr>
          <w:p w14:paraId="135B8A9B" w14:textId="77777777" w:rsidR="000D266D" w:rsidRDefault="000D266D" w:rsidP="00ED7522">
            <w:pPr>
              <w:pStyle w:val="TableParagraph"/>
              <w:spacing w:before="0"/>
              <w:ind w:right="124"/>
              <w:jc w:val="center"/>
              <w:rPr>
                <w:rFonts w:ascii="Verdana" w:hAnsi="Verdana"/>
                <w:b/>
                <w:w w:val="105"/>
              </w:rPr>
            </w:pPr>
            <w:r w:rsidRPr="000664FF">
              <w:rPr>
                <w:rFonts w:ascii="Verdana" w:hAnsi="Verdana"/>
                <w:b/>
                <w:w w:val="105"/>
              </w:rPr>
              <w:t>Meta</w:t>
            </w:r>
            <w:r w:rsidRPr="000664FF">
              <w:rPr>
                <w:rFonts w:ascii="Verdana" w:hAnsi="Verdana"/>
                <w:b/>
                <w:spacing w:val="-12"/>
                <w:w w:val="105"/>
              </w:rPr>
              <w:t xml:space="preserve"> </w:t>
            </w:r>
            <w:r w:rsidRPr="000664FF">
              <w:rPr>
                <w:rFonts w:ascii="Verdana" w:hAnsi="Verdana"/>
                <w:b/>
                <w:w w:val="105"/>
              </w:rPr>
              <w:t>de</w:t>
            </w:r>
            <w:r w:rsidRPr="000664FF">
              <w:rPr>
                <w:rFonts w:ascii="Verdana" w:hAnsi="Verdana"/>
                <w:b/>
                <w:spacing w:val="-12"/>
                <w:w w:val="105"/>
              </w:rPr>
              <w:t xml:space="preserve"> </w:t>
            </w:r>
            <w:r w:rsidRPr="000664FF">
              <w:rPr>
                <w:rFonts w:ascii="Verdana" w:hAnsi="Verdana"/>
                <w:b/>
                <w:w w:val="105"/>
              </w:rPr>
              <w:t>ahorro</w:t>
            </w:r>
            <w:r w:rsidRPr="000664FF">
              <w:rPr>
                <w:rFonts w:ascii="Verdana" w:hAnsi="Verdana"/>
                <w:b/>
                <w:spacing w:val="-12"/>
                <w:w w:val="105"/>
              </w:rPr>
              <w:t xml:space="preserve"> </w:t>
            </w:r>
            <w:r w:rsidRPr="000664FF">
              <w:rPr>
                <w:rFonts w:ascii="Verdana" w:hAnsi="Verdana"/>
                <w:b/>
                <w:w w:val="105"/>
              </w:rPr>
              <w:t>de</w:t>
            </w:r>
            <w:r w:rsidRPr="000664FF">
              <w:rPr>
                <w:rFonts w:ascii="Verdana" w:hAnsi="Verdana"/>
                <w:b/>
                <w:spacing w:val="-13"/>
                <w:w w:val="105"/>
              </w:rPr>
              <w:t xml:space="preserve"> </w:t>
            </w:r>
            <w:r w:rsidRPr="000664FF">
              <w:rPr>
                <w:rFonts w:ascii="Verdana" w:hAnsi="Verdana"/>
                <w:b/>
                <w:w w:val="105"/>
              </w:rPr>
              <w:t>energía</w:t>
            </w:r>
          </w:p>
          <w:p w14:paraId="39E116AE" w14:textId="77777777" w:rsidR="000D266D" w:rsidRPr="000664FF" w:rsidRDefault="000D266D" w:rsidP="00ED7522">
            <w:pPr>
              <w:pStyle w:val="TableParagraph"/>
              <w:spacing w:before="0"/>
              <w:ind w:right="124"/>
              <w:jc w:val="center"/>
              <w:rPr>
                <w:rFonts w:ascii="Verdana" w:hAnsi="Verdana"/>
                <w:b/>
              </w:rPr>
            </w:pPr>
            <w:r>
              <w:rPr>
                <w:rFonts w:ascii="Verdana" w:hAnsi="Verdana"/>
                <w:b/>
                <w:w w:val="105"/>
              </w:rPr>
              <w:t>2022-</w:t>
            </w:r>
            <w:r w:rsidRPr="000664FF">
              <w:rPr>
                <w:rFonts w:ascii="Verdana" w:hAnsi="Verdana"/>
                <w:b/>
                <w:w w:val="105"/>
              </w:rPr>
              <w:t>2030</w:t>
            </w:r>
            <w:r w:rsidRPr="000664FF">
              <w:rPr>
                <w:rFonts w:ascii="Verdana" w:hAnsi="Verdana"/>
                <w:b/>
                <w:spacing w:val="-13"/>
                <w:w w:val="105"/>
              </w:rPr>
              <w:t xml:space="preserve"> </w:t>
            </w:r>
            <w:r w:rsidRPr="000664FF">
              <w:rPr>
                <w:rFonts w:ascii="Verdana" w:hAnsi="Verdana"/>
                <w:b/>
                <w:w w:val="105"/>
              </w:rPr>
              <w:t>(%)</w:t>
            </w:r>
          </w:p>
        </w:tc>
      </w:tr>
      <w:tr w:rsidR="000D266D" w:rsidRPr="002B42A8" w14:paraId="05D976BF" w14:textId="77777777" w:rsidTr="00ED7522">
        <w:trPr>
          <w:trHeight w:val="298"/>
          <w:jc w:val="center"/>
        </w:trPr>
        <w:tc>
          <w:tcPr>
            <w:tcW w:w="2824" w:type="dxa"/>
            <w:tcBorders>
              <w:bottom w:val="single" w:sz="4" w:space="0" w:color="000000"/>
            </w:tcBorders>
            <w:vAlign w:val="center"/>
          </w:tcPr>
          <w:p w14:paraId="457664A2" w14:textId="77777777" w:rsidR="000D266D" w:rsidRPr="000664FF" w:rsidRDefault="000D266D" w:rsidP="00ED7522">
            <w:pPr>
              <w:pStyle w:val="TableParagraph"/>
              <w:spacing w:before="0"/>
              <w:rPr>
                <w:rFonts w:ascii="Verdana" w:hAnsi="Verdana"/>
              </w:rPr>
            </w:pPr>
            <w:r w:rsidRPr="000664FF">
              <w:rPr>
                <w:rFonts w:ascii="Verdana" w:hAnsi="Verdana"/>
                <w:w w:val="105"/>
              </w:rPr>
              <w:t>Residencial</w:t>
            </w:r>
          </w:p>
        </w:tc>
        <w:tc>
          <w:tcPr>
            <w:tcW w:w="4577" w:type="dxa"/>
            <w:tcBorders>
              <w:bottom w:val="single" w:sz="4" w:space="0" w:color="000000"/>
            </w:tcBorders>
            <w:vAlign w:val="center"/>
          </w:tcPr>
          <w:p w14:paraId="69FF652E" w14:textId="37D73A9E" w:rsidR="000D266D" w:rsidRPr="000664FF" w:rsidRDefault="00C70B76" w:rsidP="00ED7522">
            <w:pPr>
              <w:pStyle w:val="TableParagraph"/>
              <w:spacing w:before="0"/>
              <w:ind w:left="94" w:right="124"/>
              <w:jc w:val="center"/>
              <w:rPr>
                <w:rFonts w:ascii="Verdana" w:hAnsi="Verdana"/>
              </w:rPr>
            </w:pPr>
            <w:r>
              <w:rPr>
                <w:rFonts w:ascii="Verdana" w:hAnsi="Verdana"/>
                <w:w w:val="105"/>
              </w:rPr>
              <w:t>0</w:t>
            </w:r>
            <w:r w:rsidR="000D266D">
              <w:rPr>
                <w:rFonts w:ascii="Verdana" w:hAnsi="Verdana"/>
                <w:w w:val="105"/>
              </w:rPr>
              <w:t>,</w:t>
            </w:r>
            <w:r>
              <w:rPr>
                <w:rFonts w:ascii="Verdana" w:hAnsi="Verdana"/>
                <w:w w:val="105"/>
              </w:rPr>
              <w:t>32</w:t>
            </w:r>
          </w:p>
        </w:tc>
      </w:tr>
      <w:tr w:rsidR="000D266D" w:rsidRPr="002B42A8" w14:paraId="1C67A4D3" w14:textId="77777777" w:rsidTr="00ED7522">
        <w:trPr>
          <w:trHeight w:val="295"/>
          <w:jc w:val="center"/>
        </w:trPr>
        <w:tc>
          <w:tcPr>
            <w:tcW w:w="2824" w:type="dxa"/>
            <w:tcBorders>
              <w:top w:val="single" w:sz="4" w:space="0" w:color="000000"/>
            </w:tcBorders>
            <w:vAlign w:val="center"/>
          </w:tcPr>
          <w:p w14:paraId="02AD397C" w14:textId="77777777" w:rsidR="000D266D" w:rsidRPr="000664FF" w:rsidRDefault="000D266D" w:rsidP="00ED7522">
            <w:pPr>
              <w:pStyle w:val="TableParagraph"/>
              <w:spacing w:before="0"/>
              <w:rPr>
                <w:rFonts w:ascii="Verdana" w:hAnsi="Verdana"/>
              </w:rPr>
            </w:pPr>
            <w:r w:rsidRPr="000664FF">
              <w:rPr>
                <w:rFonts w:ascii="Verdana" w:hAnsi="Verdana"/>
                <w:w w:val="105"/>
              </w:rPr>
              <w:t>Transporte</w:t>
            </w:r>
          </w:p>
        </w:tc>
        <w:tc>
          <w:tcPr>
            <w:tcW w:w="4577" w:type="dxa"/>
            <w:tcBorders>
              <w:top w:val="single" w:sz="4" w:space="0" w:color="000000"/>
            </w:tcBorders>
            <w:vAlign w:val="center"/>
          </w:tcPr>
          <w:p w14:paraId="4A82F116" w14:textId="42F7F41A" w:rsidR="000D266D" w:rsidRPr="000664FF" w:rsidRDefault="00D92571" w:rsidP="00ED7522">
            <w:pPr>
              <w:pStyle w:val="TableParagraph"/>
              <w:spacing w:before="0"/>
              <w:ind w:left="94" w:right="124"/>
              <w:jc w:val="center"/>
              <w:rPr>
                <w:rFonts w:ascii="Verdana" w:hAnsi="Verdana"/>
              </w:rPr>
            </w:pPr>
            <w:r>
              <w:rPr>
                <w:rFonts w:ascii="Verdana" w:hAnsi="Verdana"/>
                <w:w w:val="105"/>
              </w:rPr>
              <w:t>3</w:t>
            </w:r>
            <w:r w:rsidR="000D266D" w:rsidRPr="000664FF">
              <w:rPr>
                <w:rFonts w:ascii="Verdana" w:hAnsi="Verdana"/>
                <w:w w:val="105"/>
              </w:rPr>
              <w:t>,</w:t>
            </w:r>
            <w:r>
              <w:rPr>
                <w:rFonts w:ascii="Verdana" w:hAnsi="Verdana"/>
                <w:w w:val="105"/>
              </w:rPr>
              <w:t>37</w:t>
            </w:r>
          </w:p>
        </w:tc>
      </w:tr>
      <w:tr w:rsidR="000D266D" w:rsidRPr="002B42A8" w14:paraId="1F2B8847" w14:textId="77777777" w:rsidTr="00ED7522">
        <w:trPr>
          <w:trHeight w:val="294"/>
          <w:jc w:val="center"/>
        </w:trPr>
        <w:tc>
          <w:tcPr>
            <w:tcW w:w="2824" w:type="dxa"/>
            <w:vAlign w:val="center"/>
          </w:tcPr>
          <w:p w14:paraId="4F2AF63D" w14:textId="77777777" w:rsidR="000D266D" w:rsidRPr="000664FF" w:rsidRDefault="000D266D" w:rsidP="00ED7522">
            <w:pPr>
              <w:pStyle w:val="TableParagraph"/>
              <w:spacing w:before="0"/>
              <w:rPr>
                <w:rFonts w:ascii="Verdana" w:hAnsi="Verdana"/>
              </w:rPr>
            </w:pPr>
            <w:r w:rsidRPr="000664FF">
              <w:rPr>
                <w:rFonts w:ascii="Verdana" w:hAnsi="Verdana"/>
                <w:w w:val="105"/>
              </w:rPr>
              <w:t>Industrial</w:t>
            </w:r>
          </w:p>
        </w:tc>
        <w:tc>
          <w:tcPr>
            <w:tcW w:w="4577" w:type="dxa"/>
            <w:vAlign w:val="center"/>
          </w:tcPr>
          <w:p w14:paraId="3E3555DB" w14:textId="3D5C5D37" w:rsidR="000D266D" w:rsidRPr="000664FF" w:rsidRDefault="00D92571" w:rsidP="00ED7522">
            <w:pPr>
              <w:pStyle w:val="TableParagraph"/>
              <w:spacing w:before="0"/>
              <w:ind w:left="94" w:right="124"/>
              <w:jc w:val="center"/>
              <w:rPr>
                <w:rFonts w:ascii="Verdana" w:hAnsi="Verdana"/>
              </w:rPr>
            </w:pPr>
            <w:r>
              <w:rPr>
                <w:rFonts w:ascii="Verdana" w:hAnsi="Verdana"/>
                <w:w w:val="105"/>
              </w:rPr>
              <w:t>0</w:t>
            </w:r>
            <w:r w:rsidR="000D266D" w:rsidRPr="000664FF">
              <w:rPr>
                <w:rFonts w:ascii="Verdana" w:hAnsi="Verdana"/>
                <w:w w:val="105"/>
              </w:rPr>
              <w:t>,</w:t>
            </w:r>
            <w:r>
              <w:rPr>
                <w:rFonts w:ascii="Verdana" w:hAnsi="Verdana"/>
                <w:w w:val="105"/>
              </w:rPr>
              <w:t>86</w:t>
            </w:r>
          </w:p>
        </w:tc>
      </w:tr>
      <w:tr w:rsidR="000D266D" w:rsidRPr="002B42A8" w14:paraId="42636E71" w14:textId="77777777" w:rsidTr="00ED7522">
        <w:trPr>
          <w:trHeight w:val="294"/>
          <w:jc w:val="center"/>
        </w:trPr>
        <w:tc>
          <w:tcPr>
            <w:tcW w:w="2824" w:type="dxa"/>
            <w:vAlign w:val="center"/>
          </w:tcPr>
          <w:p w14:paraId="6417DDD6" w14:textId="77777777" w:rsidR="000D266D" w:rsidRPr="000664FF" w:rsidRDefault="000D266D" w:rsidP="00ED7522">
            <w:pPr>
              <w:pStyle w:val="TableParagraph"/>
              <w:spacing w:before="0"/>
              <w:rPr>
                <w:rFonts w:ascii="Verdana" w:hAnsi="Verdana"/>
              </w:rPr>
            </w:pPr>
            <w:r w:rsidRPr="000664FF">
              <w:rPr>
                <w:rFonts w:ascii="Verdana" w:hAnsi="Verdana"/>
                <w:w w:val="105"/>
              </w:rPr>
              <w:t>Terciario</w:t>
            </w:r>
          </w:p>
        </w:tc>
        <w:tc>
          <w:tcPr>
            <w:tcW w:w="4577" w:type="dxa"/>
            <w:vAlign w:val="center"/>
          </w:tcPr>
          <w:p w14:paraId="02A656FA" w14:textId="2E02BAB1" w:rsidR="000D266D" w:rsidRPr="000664FF" w:rsidRDefault="000D266D" w:rsidP="00ED7522">
            <w:pPr>
              <w:pStyle w:val="TableParagraph"/>
              <w:spacing w:before="0"/>
              <w:ind w:left="94" w:right="124"/>
              <w:jc w:val="center"/>
              <w:rPr>
                <w:rFonts w:ascii="Verdana" w:hAnsi="Verdana"/>
              </w:rPr>
            </w:pPr>
            <w:r w:rsidRPr="000664FF">
              <w:rPr>
                <w:rFonts w:ascii="Verdana" w:hAnsi="Verdana"/>
                <w:w w:val="105"/>
              </w:rPr>
              <w:t>0,</w:t>
            </w:r>
            <w:r w:rsidR="00D92571">
              <w:rPr>
                <w:rFonts w:ascii="Verdana" w:hAnsi="Verdana"/>
                <w:w w:val="105"/>
              </w:rPr>
              <w:t>6</w:t>
            </w:r>
          </w:p>
        </w:tc>
      </w:tr>
      <w:tr w:rsidR="000D266D" w:rsidRPr="002B42A8" w14:paraId="6421CE28" w14:textId="77777777" w:rsidTr="00ED7522">
        <w:trPr>
          <w:trHeight w:val="245"/>
          <w:jc w:val="center"/>
        </w:trPr>
        <w:tc>
          <w:tcPr>
            <w:tcW w:w="2824" w:type="dxa"/>
            <w:tcBorders>
              <w:bottom w:val="single" w:sz="4" w:space="0" w:color="000000"/>
            </w:tcBorders>
            <w:vAlign w:val="center"/>
          </w:tcPr>
          <w:p w14:paraId="7B90B2AD" w14:textId="77777777" w:rsidR="000D266D" w:rsidRPr="000664FF" w:rsidRDefault="000D266D" w:rsidP="00ED7522">
            <w:pPr>
              <w:pStyle w:val="TableParagraph"/>
              <w:spacing w:before="0"/>
              <w:rPr>
                <w:rFonts w:ascii="Verdana" w:hAnsi="Verdana"/>
              </w:rPr>
            </w:pPr>
            <w:r w:rsidRPr="000664FF">
              <w:rPr>
                <w:rFonts w:ascii="Verdana" w:hAnsi="Verdana"/>
                <w:w w:val="105"/>
              </w:rPr>
              <w:t>Termoeléctrico</w:t>
            </w:r>
          </w:p>
        </w:tc>
        <w:tc>
          <w:tcPr>
            <w:tcW w:w="4577" w:type="dxa"/>
            <w:tcBorders>
              <w:bottom w:val="single" w:sz="4" w:space="0" w:color="000000"/>
            </w:tcBorders>
            <w:vAlign w:val="center"/>
          </w:tcPr>
          <w:p w14:paraId="79238E94" w14:textId="09139B0A" w:rsidR="000D266D" w:rsidRPr="000664FF" w:rsidRDefault="000D266D" w:rsidP="00ED7522">
            <w:pPr>
              <w:pStyle w:val="TableParagraph"/>
              <w:spacing w:before="0"/>
              <w:ind w:left="94" w:right="124"/>
              <w:jc w:val="center"/>
              <w:rPr>
                <w:rFonts w:ascii="Verdana" w:hAnsi="Verdana"/>
              </w:rPr>
            </w:pPr>
            <w:r w:rsidRPr="000664FF">
              <w:rPr>
                <w:rFonts w:ascii="Verdana" w:hAnsi="Verdana"/>
                <w:w w:val="105"/>
              </w:rPr>
              <w:t>0,1</w:t>
            </w:r>
            <w:r w:rsidR="00866884">
              <w:rPr>
                <w:rFonts w:ascii="Verdana" w:hAnsi="Verdana"/>
                <w:w w:val="105"/>
              </w:rPr>
              <w:t>1</w:t>
            </w:r>
          </w:p>
        </w:tc>
      </w:tr>
      <w:tr w:rsidR="000D266D" w:rsidRPr="002B42A8" w14:paraId="0028D511" w14:textId="77777777" w:rsidTr="00ED7522">
        <w:trPr>
          <w:trHeight w:val="246"/>
          <w:jc w:val="center"/>
        </w:trPr>
        <w:tc>
          <w:tcPr>
            <w:tcW w:w="2824" w:type="dxa"/>
            <w:tcBorders>
              <w:top w:val="single" w:sz="4" w:space="0" w:color="000000"/>
              <w:bottom w:val="single" w:sz="4" w:space="0" w:color="000000"/>
            </w:tcBorders>
            <w:vAlign w:val="center"/>
          </w:tcPr>
          <w:p w14:paraId="7FEEC140" w14:textId="77777777" w:rsidR="000D266D" w:rsidRPr="00CB7F65" w:rsidRDefault="000D266D" w:rsidP="00ED7522">
            <w:pPr>
              <w:pStyle w:val="TableParagraph"/>
              <w:spacing w:before="0"/>
              <w:rPr>
                <w:rFonts w:ascii="Verdana" w:hAnsi="Verdana"/>
              </w:rPr>
            </w:pPr>
            <w:r w:rsidRPr="00CB7F65">
              <w:rPr>
                <w:rFonts w:ascii="Verdana" w:hAnsi="Verdana"/>
                <w:w w:val="105"/>
              </w:rPr>
              <w:t>Hidrocarburos</w:t>
            </w:r>
          </w:p>
        </w:tc>
        <w:tc>
          <w:tcPr>
            <w:tcW w:w="4577" w:type="dxa"/>
            <w:tcBorders>
              <w:top w:val="single" w:sz="4" w:space="0" w:color="000000"/>
              <w:bottom w:val="single" w:sz="4" w:space="0" w:color="000000"/>
            </w:tcBorders>
            <w:vAlign w:val="center"/>
          </w:tcPr>
          <w:p w14:paraId="0578A399" w14:textId="5672B196" w:rsidR="000D266D" w:rsidRPr="00CB7F65" w:rsidRDefault="000D266D" w:rsidP="00ED7522">
            <w:pPr>
              <w:pStyle w:val="TableParagraph"/>
              <w:spacing w:before="0"/>
              <w:ind w:left="94" w:right="124"/>
              <w:jc w:val="center"/>
              <w:rPr>
                <w:rFonts w:ascii="Verdana" w:hAnsi="Verdana"/>
              </w:rPr>
            </w:pPr>
            <w:r w:rsidRPr="00CB7F65">
              <w:rPr>
                <w:rFonts w:ascii="Verdana" w:hAnsi="Verdana"/>
                <w:w w:val="105"/>
              </w:rPr>
              <w:t>0,1</w:t>
            </w:r>
            <w:r w:rsidR="00866884">
              <w:rPr>
                <w:rFonts w:ascii="Verdana" w:hAnsi="Verdana"/>
                <w:w w:val="105"/>
              </w:rPr>
              <w:t>2</w:t>
            </w:r>
          </w:p>
        </w:tc>
      </w:tr>
      <w:tr w:rsidR="000D266D" w:rsidRPr="002B42A8" w14:paraId="0435B22C" w14:textId="77777777" w:rsidTr="00ED7522">
        <w:trPr>
          <w:trHeight w:val="246"/>
          <w:jc w:val="center"/>
        </w:trPr>
        <w:tc>
          <w:tcPr>
            <w:tcW w:w="2824" w:type="dxa"/>
            <w:tcBorders>
              <w:top w:val="single" w:sz="4" w:space="0" w:color="000000"/>
              <w:bottom w:val="single" w:sz="4" w:space="0" w:color="000000"/>
            </w:tcBorders>
            <w:vAlign w:val="center"/>
          </w:tcPr>
          <w:p w14:paraId="39828E4B" w14:textId="77777777" w:rsidR="000D266D" w:rsidRPr="00CB7F65" w:rsidRDefault="000D266D" w:rsidP="00ED7522">
            <w:pPr>
              <w:pStyle w:val="TableParagraph"/>
              <w:spacing w:before="0"/>
              <w:rPr>
                <w:rFonts w:ascii="Verdana" w:hAnsi="Verdana"/>
              </w:rPr>
            </w:pPr>
            <w:r w:rsidRPr="00CB7F65">
              <w:rPr>
                <w:rFonts w:ascii="Verdana" w:hAnsi="Verdana"/>
                <w:w w:val="105"/>
              </w:rPr>
              <w:t>Minería</w:t>
            </w:r>
          </w:p>
        </w:tc>
        <w:tc>
          <w:tcPr>
            <w:tcW w:w="4577" w:type="dxa"/>
            <w:tcBorders>
              <w:top w:val="single" w:sz="4" w:space="0" w:color="000000"/>
              <w:bottom w:val="single" w:sz="4" w:space="0" w:color="000000"/>
            </w:tcBorders>
            <w:vAlign w:val="center"/>
          </w:tcPr>
          <w:p w14:paraId="6099B806" w14:textId="785B0243" w:rsidR="000D266D" w:rsidRPr="00CB7F65" w:rsidRDefault="000D266D" w:rsidP="00ED7522">
            <w:pPr>
              <w:pStyle w:val="TableParagraph"/>
              <w:spacing w:before="0"/>
              <w:ind w:left="94" w:right="124"/>
              <w:jc w:val="center"/>
              <w:rPr>
                <w:rFonts w:ascii="Verdana" w:hAnsi="Verdana"/>
              </w:rPr>
            </w:pPr>
            <w:r w:rsidRPr="00CB7F65">
              <w:rPr>
                <w:rFonts w:ascii="Verdana" w:hAnsi="Verdana"/>
                <w:w w:val="105"/>
              </w:rPr>
              <w:t>0,07</w:t>
            </w:r>
          </w:p>
        </w:tc>
      </w:tr>
      <w:tr w:rsidR="000D266D" w:rsidRPr="002B42A8" w14:paraId="51257276" w14:textId="77777777" w:rsidTr="00ED7522">
        <w:trPr>
          <w:trHeight w:val="246"/>
          <w:jc w:val="center"/>
        </w:trPr>
        <w:tc>
          <w:tcPr>
            <w:tcW w:w="2824" w:type="dxa"/>
            <w:tcBorders>
              <w:top w:val="single" w:sz="4" w:space="0" w:color="000000"/>
              <w:bottom w:val="single" w:sz="4" w:space="0" w:color="000000"/>
            </w:tcBorders>
            <w:vAlign w:val="center"/>
          </w:tcPr>
          <w:p w14:paraId="1B00FC5B" w14:textId="77777777" w:rsidR="000D266D" w:rsidRPr="00CB7F65" w:rsidRDefault="000D266D" w:rsidP="00ED7522">
            <w:pPr>
              <w:pStyle w:val="TableParagraph"/>
              <w:spacing w:before="0"/>
              <w:rPr>
                <w:rFonts w:ascii="Verdana" w:hAnsi="Verdana"/>
                <w:w w:val="105"/>
              </w:rPr>
            </w:pPr>
            <w:r w:rsidRPr="00CB7F65">
              <w:rPr>
                <w:rFonts w:ascii="Verdana" w:hAnsi="Verdana"/>
                <w:w w:val="105"/>
              </w:rPr>
              <w:t>Edificaciones</w:t>
            </w:r>
          </w:p>
        </w:tc>
        <w:tc>
          <w:tcPr>
            <w:tcW w:w="4577" w:type="dxa"/>
            <w:tcBorders>
              <w:top w:val="single" w:sz="4" w:space="0" w:color="000000"/>
              <w:bottom w:val="single" w:sz="4" w:space="0" w:color="000000"/>
            </w:tcBorders>
            <w:vAlign w:val="center"/>
          </w:tcPr>
          <w:p w14:paraId="0FDDF5A5" w14:textId="77777777" w:rsidR="000D266D" w:rsidRPr="00CB7F65" w:rsidRDefault="000D266D" w:rsidP="00ED7522">
            <w:pPr>
              <w:pStyle w:val="TableParagraph"/>
              <w:spacing w:before="0"/>
              <w:ind w:left="94" w:right="124"/>
              <w:jc w:val="center"/>
              <w:rPr>
                <w:rFonts w:ascii="Verdana" w:hAnsi="Verdana"/>
                <w:w w:val="105"/>
              </w:rPr>
            </w:pPr>
            <w:r w:rsidRPr="00CB7F65">
              <w:rPr>
                <w:rFonts w:ascii="Verdana" w:hAnsi="Verdana"/>
                <w:w w:val="105"/>
              </w:rPr>
              <w:t>0,23</w:t>
            </w:r>
          </w:p>
        </w:tc>
      </w:tr>
      <w:tr w:rsidR="000D266D" w:rsidRPr="002B42A8" w14:paraId="6275E6A3" w14:textId="77777777" w:rsidTr="00ED7522">
        <w:trPr>
          <w:trHeight w:val="246"/>
          <w:jc w:val="center"/>
        </w:trPr>
        <w:tc>
          <w:tcPr>
            <w:tcW w:w="2824" w:type="dxa"/>
            <w:tcBorders>
              <w:top w:val="single" w:sz="4" w:space="0" w:color="000000"/>
              <w:bottom w:val="single" w:sz="4" w:space="0" w:color="000000"/>
            </w:tcBorders>
            <w:vAlign w:val="center"/>
          </w:tcPr>
          <w:p w14:paraId="24A50990" w14:textId="77777777" w:rsidR="000D266D" w:rsidRPr="00CB7F65" w:rsidRDefault="000D266D" w:rsidP="00ED7522">
            <w:pPr>
              <w:pStyle w:val="TableParagraph"/>
              <w:spacing w:before="0"/>
              <w:rPr>
                <w:rFonts w:ascii="Verdana" w:hAnsi="Verdana"/>
                <w:w w:val="105"/>
              </w:rPr>
            </w:pPr>
            <w:r w:rsidRPr="00CB7F65">
              <w:rPr>
                <w:rFonts w:ascii="Verdana" w:hAnsi="Verdana"/>
                <w:w w:val="105"/>
              </w:rPr>
              <w:t>Almacenamiento</w:t>
            </w:r>
          </w:p>
        </w:tc>
        <w:tc>
          <w:tcPr>
            <w:tcW w:w="4577" w:type="dxa"/>
            <w:tcBorders>
              <w:top w:val="single" w:sz="4" w:space="0" w:color="000000"/>
              <w:bottom w:val="single" w:sz="4" w:space="0" w:color="000000"/>
            </w:tcBorders>
            <w:vAlign w:val="center"/>
          </w:tcPr>
          <w:p w14:paraId="6A6C93FB" w14:textId="5BE842E4" w:rsidR="000D266D" w:rsidRPr="00CB7F65" w:rsidRDefault="000D266D" w:rsidP="00ED7522">
            <w:pPr>
              <w:pStyle w:val="TableParagraph"/>
              <w:spacing w:before="0"/>
              <w:ind w:left="94" w:right="124"/>
              <w:jc w:val="center"/>
              <w:rPr>
                <w:rFonts w:ascii="Verdana" w:hAnsi="Verdana"/>
                <w:w w:val="105"/>
              </w:rPr>
            </w:pPr>
            <w:r w:rsidRPr="00CB7F65">
              <w:rPr>
                <w:rFonts w:ascii="Verdana" w:hAnsi="Verdana"/>
                <w:w w:val="105"/>
              </w:rPr>
              <w:t>0,01</w:t>
            </w:r>
          </w:p>
        </w:tc>
      </w:tr>
      <w:tr w:rsidR="000D266D" w:rsidRPr="002B42A8" w14:paraId="1A29490A" w14:textId="77777777" w:rsidTr="00ED7522">
        <w:trPr>
          <w:trHeight w:val="246"/>
          <w:jc w:val="center"/>
        </w:trPr>
        <w:tc>
          <w:tcPr>
            <w:tcW w:w="2824" w:type="dxa"/>
            <w:tcBorders>
              <w:top w:val="single" w:sz="4" w:space="0" w:color="000000"/>
              <w:bottom w:val="single" w:sz="4" w:space="0" w:color="000000"/>
            </w:tcBorders>
            <w:vAlign w:val="center"/>
          </w:tcPr>
          <w:p w14:paraId="601DEEFA" w14:textId="77777777" w:rsidR="000D266D" w:rsidRPr="00CB7F65" w:rsidRDefault="000D266D" w:rsidP="00ED7522">
            <w:pPr>
              <w:pStyle w:val="TableParagraph"/>
              <w:spacing w:before="0"/>
              <w:rPr>
                <w:rFonts w:ascii="Verdana" w:hAnsi="Verdana"/>
                <w:w w:val="105"/>
              </w:rPr>
            </w:pPr>
            <w:r w:rsidRPr="00CB7F65">
              <w:rPr>
                <w:rFonts w:ascii="Verdana" w:hAnsi="Verdana"/>
                <w:spacing w:val="-1"/>
                <w:w w:val="105"/>
              </w:rPr>
              <w:t>Distritos</w:t>
            </w:r>
            <w:r w:rsidRPr="00CB7F65">
              <w:rPr>
                <w:rFonts w:ascii="Verdana" w:hAnsi="Verdana"/>
                <w:spacing w:val="-13"/>
                <w:w w:val="105"/>
              </w:rPr>
              <w:t xml:space="preserve"> </w:t>
            </w:r>
            <w:r w:rsidRPr="00CB7F65">
              <w:rPr>
                <w:rFonts w:ascii="Verdana" w:hAnsi="Verdana"/>
                <w:spacing w:val="-1"/>
                <w:w w:val="105"/>
              </w:rPr>
              <w:t>Térmicos</w:t>
            </w:r>
          </w:p>
        </w:tc>
        <w:tc>
          <w:tcPr>
            <w:tcW w:w="4577" w:type="dxa"/>
            <w:tcBorders>
              <w:top w:val="single" w:sz="4" w:space="0" w:color="000000"/>
              <w:bottom w:val="single" w:sz="4" w:space="0" w:color="000000"/>
            </w:tcBorders>
            <w:vAlign w:val="center"/>
          </w:tcPr>
          <w:p w14:paraId="7765DF02" w14:textId="77777777" w:rsidR="000D266D" w:rsidRPr="00CB7F65" w:rsidRDefault="000D266D" w:rsidP="00ED7522">
            <w:pPr>
              <w:pStyle w:val="TableParagraph"/>
              <w:spacing w:before="0"/>
              <w:ind w:left="94" w:right="124"/>
              <w:jc w:val="center"/>
              <w:rPr>
                <w:rFonts w:ascii="Verdana" w:hAnsi="Verdana"/>
                <w:w w:val="105"/>
              </w:rPr>
            </w:pPr>
            <w:r w:rsidRPr="00CB7F65">
              <w:rPr>
                <w:rFonts w:ascii="Verdana" w:hAnsi="Verdana"/>
                <w:w w:val="105"/>
              </w:rPr>
              <w:t>0,002</w:t>
            </w:r>
          </w:p>
        </w:tc>
      </w:tr>
    </w:tbl>
    <w:p w14:paraId="3CE3BB1B" w14:textId="77777777" w:rsidR="000D266D" w:rsidRDefault="000D266D" w:rsidP="000D266D">
      <w:pPr>
        <w:spacing w:after="0" w:line="240" w:lineRule="auto"/>
        <w:jc w:val="both"/>
        <w:rPr>
          <w:rFonts w:ascii="Verdana" w:hAnsi="Verdana"/>
        </w:rPr>
      </w:pPr>
    </w:p>
    <w:p w14:paraId="69D786F1" w14:textId="77777777" w:rsidR="001464D6" w:rsidRDefault="001464D6" w:rsidP="00D45C90">
      <w:pPr>
        <w:spacing w:line="240" w:lineRule="auto"/>
        <w:jc w:val="both"/>
        <w:rPr>
          <w:rFonts w:ascii="Verdana" w:hAnsi="Verdana"/>
        </w:rPr>
      </w:pPr>
    </w:p>
    <w:p w14:paraId="61A6DF97" w14:textId="7BC7C763" w:rsidR="000D266D" w:rsidRDefault="000D266D" w:rsidP="000D266D">
      <w:pPr>
        <w:spacing w:after="0" w:line="240" w:lineRule="auto"/>
        <w:jc w:val="both"/>
        <w:rPr>
          <w:rFonts w:ascii="Verdana" w:hAnsi="Verdana"/>
        </w:rPr>
      </w:pPr>
      <w:r w:rsidRPr="002B42A8">
        <w:rPr>
          <w:rFonts w:ascii="Verdana" w:hAnsi="Verdana"/>
          <w:b/>
        </w:rPr>
        <w:t xml:space="preserve">Artículo 2. </w:t>
      </w:r>
      <w:r w:rsidRPr="000664FF">
        <w:rPr>
          <w:rFonts w:ascii="Verdana" w:hAnsi="Verdana"/>
          <w:b/>
          <w:i/>
          <w:w w:val="105"/>
        </w:rPr>
        <w:t>Solicitudes</w:t>
      </w:r>
      <w:r w:rsidRPr="002B42A8">
        <w:rPr>
          <w:rFonts w:ascii="Verdana" w:hAnsi="Verdana"/>
          <w:b/>
        </w:rPr>
        <w:t>.</w:t>
      </w:r>
      <w:r w:rsidRPr="002B42A8">
        <w:rPr>
          <w:rFonts w:ascii="Verdana" w:hAnsi="Verdana"/>
        </w:rPr>
        <w:t xml:space="preserve"> </w:t>
      </w:r>
      <w:r>
        <w:rPr>
          <w:rFonts w:ascii="Verdana" w:hAnsi="Verdana"/>
        </w:rPr>
        <w:t xml:space="preserve">De conformidad con lo establecido en los artículos </w:t>
      </w:r>
      <w:r w:rsidRPr="00604465">
        <w:rPr>
          <w:rFonts w:ascii="Verdana" w:hAnsi="Verdana"/>
        </w:rPr>
        <w:t>1.2.1.18.52</w:t>
      </w:r>
      <w:r w:rsidR="00B814A7" w:rsidRPr="00604465">
        <w:rPr>
          <w:rFonts w:ascii="Verdana" w:hAnsi="Verdana"/>
        </w:rPr>
        <w:t>,</w:t>
      </w:r>
      <w:r w:rsidRPr="00604465">
        <w:rPr>
          <w:rFonts w:ascii="Verdana" w:hAnsi="Verdana"/>
        </w:rPr>
        <w:t xml:space="preserve"> 1.2.1.18.54</w:t>
      </w:r>
      <w:r w:rsidR="00B814A7" w:rsidRPr="00604465">
        <w:rPr>
          <w:rFonts w:ascii="Verdana" w:hAnsi="Verdana"/>
        </w:rPr>
        <w:t xml:space="preserve"> y 1.2.1.18.55</w:t>
      </w:r>
      <w:r w:rsidRPr="00EC32B4">
        <w:rPr>
          <w:rFonts w:ascii="Verdana" w:hAnsi="Verdana"/>
        </w:rPr>
        <w:t xml:space="preserve">. </w:t>
      </w:r>
      <w:r>
        <w:rPr>
          <w:rFonts w:ascii="Verdana" w:hAnsi="Verdana"/>
        </w:rPr>
        <w:t>del Decreto 1625 de 2016, l</w:t>
      </w:r>
      <w:r w:rsidRPr="00C81C00">
        <w:rPr>
          <w:rFonts w:ascii="Verdana" w:hAnsi="Verdana"/>
        </w:rPr>
        <w:t>as</w:t>
      </w:r>
      <w:r w:rsidRPr="002B42A8">
        <w:rPr>
          <w:rFonts w:ascii="Verdana" w:hAnsi="Verdana"/>
        </w:rPr>
        <w:t xml:space="preserve"> solicitudes que en materia de eficiencia energética se presenten ante la</w:t>
      </w:r>
      <w:r>
        <w:rPr>
          <w:rFonts w:ascii="Verdana" w:hAnsi="Verdana"/>
        </w:rPr>
        <w:t xml:space="preserve"> </w:t>
      </w:r>
      <w:r w:rsidRPr="00CB7F65">
        <w:rPr>
          <w:rFonts w:ascii="Verdana" w:hAnsi="Verdana"/>
        </w:rPr>
        <w:t>autoridad ambiental competente</w:t>
      </w:r>
      <w:r w:rsidRPr="002B42A8">
        <w:rPr>
          <w:rFonts w:ascii="Verdana" w:hAnsi="Verdana"/>
        </w:rPr>
        <w:t>, para optar por el descuento de renta</w:t>
      </w:r>
      <w:r>
        <w:rPr>
          <w:rFonts w:ascii="Verdana" w:hAnsi="Verdana"/>
        </w:rPr>
        <w:t xml:space="preserve"> por i</w:t>
      </w:r>
      <w:r w:rsidRPr="00804E67">
        <w:rPr>
          <w:rFonts w:ascii="Verdana" w:hAnsi="Verdana"/>
        </w:rPr>
        <w:t>nversiones en control del medio ambiente o conservación y mejoramiento del medio ambiente</w:t>
      </w:r>
      <w:r>
        <w:rPr>
          <w:rFonts w:ascii="Verdana" w:hAnsi="Verdana"/>
        </w:rPr>
        <w:t xml:space="preserve"> de que trata el artículo 255 del Estatuto Tributario</w:t>
      </w:r>
      <w:r w:rsidRPr="002B42A8">
        <w:rPr>
          <w:rFonts w:ascii="Verdana" w:hAnsi="Verdana"/>
        </w:rPr>
        <w:t xml:space="preserve">, deben enmarcarse </w:t>
      </w:r>
      <w:r>
        <w:rPr>
          <w:rFonts w:ascii="Verdana" w:hAnsi="Verdana"/>
        </w:rPr>
        <w:t>en</w:t>
      </w:r>
      <w:r w:rsidRPr="002B42A8">
        <w:rPr>
          <w:rFonts w:ascii="Verdana" w:hAnsi="Verdana"/>
        </w:rPr>
        <w:t xml:space="preserve"> las acciones y medidas señaladas en el Plan de Acción Indicativo </w:t>
      </w:r>
      <w:r>
        <w:rPr>
          <w:rFonts w:ascii="Verdana" w:hAnsi="Verdana"/>
        </w:rPr>
        <w:t>–</w:t>
      </w:r>
      <w:r w:rsidRPr="002B42A8">
        <w:rPr>
          <w:rFonts w:ascii="Verdana" w:hAnsi="Verdana"/>
        </w:rPr>
        <w:t>PAI 2022-2030</w:t>
      </w:r>
      <w:r>
        <w:rPr>
          <w:rFonts w:ascii="Verdana" w:hAnsi="Verdana"/>
        </w:rPr>
        <w:t>,</w:t>
      </w:r>
      <w:r w:rsidRPr="002B42A8">
        <w:rPr>
          <w:rFonts w:ascii="Verdana" w:hAnsi="Verdana"/>
        </w:rPr>
        <w:t xml:space="preserve"> para desarrollar el Programa de Uso Racional y Eficiente de la Energía </w:t>
      </w:r>
      <w:r>
        <w:rPr>
          <w:rFonts w:ascii="Verdana" w:hAnsi="Verdana"/>
        </w:rPr>
        <w:t>–</w:t>
      </w:r>
      <w:r w:rsidRPr="002B42A8">
        <w:rPr>
          <w:rFonts w:ascii="Verdana" w:hAnsi="Verdana"/>
        </w:rPr>
        <w:t>PROURE</w:t>
      </w:r>
      <w:r>
        <w:rPr>
          <w:rFonts w:ascii="Verdana" w:hAnsi="Verdana"/>
        </w:rPr>
        <w:t>, que se relacionan a continuación:</w:t>
      </w:r>
    </w:p>
    <w:p w14:paraId="59DC87CF" w14:textId="77777777" w:rsidR="000D266D" w:rsidRDefault="000D266D" w:rsidP="000D266D">
      <w:pPr>
        <w:spacing w:after="0" w:line="240" w:lineRule="auto"/>
        <w:jc w:val="both"/>
        <w:rPr>
          <w:rFonts w:ascii="Verdana" w:hAnsi="Verdana"/>
        </w:rPr>
      </w:pPr>
    </w:p>
    <w:p w14:paraId="7C52F5E0" w14:textId="77777777" w:rsidR="000D266D" w:rsidRPr="002B42A8" w:rsidRDefault="000D266D" w:rsidP="000D266D">
      <w:pPr>
        <w:spacing w:after="0" w:line="240" w:lineRule="auto"/>
        <w:jc w:val="both"/>
        <w:rPr>
          <w:rFonts w:ascii="Verdana" w:hAnsi="Verdana"/>
        </w:rPr>
      </w:pPr>
    </w:p>
    <w:p w14:paraId="15AF7EE0" w14:textId="77777777" w:rsidR="000D266D" w:rsidRDefault="000D266D" w:rsidP="000D266D">
      <w:pPr>
        <w:pStyle w:val="Prrafodelista"/>
        <w:numPr>
          <w:ilvl w:val="0"/>
          <w:numId w:val="1"/>
        </w:numPr>
        <w:spacing w:after="0" w:line="240" w:lineRule="auto"/>
        <w:jc w:val="both"/>
        <w:rPr>
          <w:rFonts w:ascii="Verdana" w:hAnsi="Verdana"/>
        </w:rPr>
      </w:pPr>
      <w:r w:rsidRPr="002B42A8">
        <w:rPr>
          <w:rFonts w:ascii="Verdana" w:hAnsi="Verdana"/>
        </w:rPr>
        <w:t>En el sector residencial:</w:t>
      </w:r>
    </w:p>
    <w:p w14:paraId="08A30B74" w14:textId="77777777" w:rsidR="000D266D" w:rsidRPr="0028755A" w:rsidRDefault="000D266D" w:rsidP="000D266D">
      <w:pPr>
        <w:pStyle w:val="Prrafodelista"/>
        <w:spacing w:after="0" w:line="240" w:lineRule="auto"/>
        <w:ind w:left="360"/>
        <w:jc w:val="both"/>
        <w:rPr>
          <w:rFonts w:ascii="Verdana" w:hAnsi="Verdana"/>
        </w:rPr>
      </w:pPr>
    </w:p>
    <w:p w14:paraId="71FB1DD4" w14:textId="77777777" w:rsidR="000D266D" w:rsidRPr="002B42A8" w:rsidRDefault="000D266D" w:rsidP="000D266D">
      <w:pPr>
        <w:pStyle w:val="Prrafodelista"/>
        <w:numPr>
          <w:ilvl w:val="0"/>
          <w:numId w:val="2"/>
        </w:numPr>
        <w:spacing w:after="0" w:line="240" w:lineRule="auto"/>
        <w:jc w:val="both"/>
        <w:rPr>
          <w:rFonts w:ascii="Verdana" w:hAnsi="Verdana"/>
        </w:rPr>
      </w:pPr>
      <w:r w:rsidRPr="002B42A8">
        <w:rPr>
          <w:rFonts w:ascii="Verdana" w:hAnsi="Verdana"/>
        </w:rPr>
        <w:t>Adquisición de iluminación eficiente</w:t>
      </w:r>
    </w:p>
    <w:p w14:paraId="49B4532A" w14:textId="77777777" w:rsidR="000D266D"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luminarias LED.</w:t>
      </w:r>
    </w:p>
    <w:p w14:paraId="33C488F9" w14:textId="77777777" w:rsidR="000D266D" w:rsidRPr="008038AB" w:rsidRDefault="000D266D" w:rsidP="000D266D">
      <w:pPr>
        <w:spacing w:after="0" w:line="240" w:lineRule="auto"/>
        <w:jc w:val="both"/>
        <w:rPr>
          <w:rFonts w:ascii="Verdana" w:hAnsi="Verdana"/>
        </w:rPr>
      </w:pPr>
    </w:p>
    <w:p w14:paraId="15C7960C" w14:textId="77777777" w:rsidR="000D266D" w:rsidRDefault="000D266D" w:rsidP="000D266D">
      <w:pPr>
        <w:pStyle w:val="Prrafodelista"/>
        <w:widowControl w:val="0"/>
        <w:numPr>
          <w:ilvl w:val="0"/>
          <w:numId w:val="1"/>
        </w:numPr>
        <w:tabs>
          <w:tab w:val="left" w:pos="624"/>
        </w:tabs>
        <w:autoSpaceDE w:val="0"/>
        <w:autoSpaceDN w:val="0"/>
        <w:spacing w:after="0" w:line="240" w:lineRule="auto"/>
        <w:jc w:val="both"/>
        <w:rPr>
          <w:rFonts w:ascii="Verdana" w:hAnsi="Verdana"/>
        </w:rPr>
      </w:pPr>
      <w:r w:rsidRPr="002B42A8">
        <w:rPr>
          <w:rFonts w:ascii="Verdana" w:hAnsi="Verdana"/>
        </w:rPr>
        <w:t>En el sector transporte:</w:t>
      </w:r>
    </w:p>
    <w:p w14:paraId="24D3F8D1" w14:textId="77777777" w:rsidR="000D266D" w:rsidRPr="002B42A8" w:rsidRDefault="000D266D" w:rsidP="000D266D">
      <w:pPr>
        <w:pStyle w:val="Prrafodelista"/>
        <w:widowControl w:val="0"/>
        <w:tabs>
          <w:tab w:val="left" w:pos="624"/>
        </w:tabs>
        <w:autoSpaceDE w:val="0"/>
        <w:autoSpaceDN w:val="0"/>
        <w:spacing w:after="0" w:line="240" w:lineRule="auto"/>
        <w:ind w:left="360"/>
        <w:jc w:val="both"/>
        <w:rPr>
          <w:rFonts w:ascii="Verdana" w:hAnsi="Verdana"/>
        </w:rPr>
      </w:pPr>
    </w:p>
    <w:p w14:paraId="72FD3513" w14:textId="77777777" w:rsidR="000D266D" w:rsidRPr="002B42A8" w:rsidRDefault="000D266D" w:rsidP="000D266D">
      <w:pPr>
        <w:pStyle w:val="Textoindependiente"/>
        <w:numPr>
          <w:ilvl w:val="0"/>
          <w:numId w:val="3"/>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Sustitución de combustibles líquidos</w:t>
      </w:r>
    </w:p>
    <w:p w14:paraId="76EA2138"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vehículos eléctricos</w:t>
      </w:r>
    </w:p>
    <w:p w14:paraId="0F096359" w14:textId="77777777" w:rsidR="000D266D"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vehículos nuevos dedicados a gas para el transporte de pasajeros y carga.</w:t>
      </w:r>
    </w:p>
    <w:p w14:paraId="76350680" w14:textId="77777777" w:rsidR="000D266D" w:rsidRPr="001A2696" w:rsidRDefault="000D266D" w:rsidP="000D266D">
      <w:pPr>
        <w:spacing w:after="0" w:line="240" w:lineRule="auto"/>
        <w:jc w:val="both"/>
        <w:rPr>
          <w:rFonts w:ascii="Verdana" w:hAnsi="Verdana"/>
        </w:rPr>
      </w:pPr>
    </w:p>
    <w:p w14:paraId="6B474D0A" w14:textId="77777777" w:rsidR="000D266D" w:rsidRPr="002B42A8" w:rsidRDefault="000D266D" w:rsidP="000D266D">
      <w:pPr>
        <w:pStyle w:val="Textoindependiente"/>
        <w:numPr>
          <w:ilvl w:val="0"/>
          <w:numId w:val="3"/>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Renovación de flota</w:t>
      </w:r>
    </w:p>
    <w:p w14:paraId="2963723E" w14:textId="77777777" w:rsidR="000D266D"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vehículos de tecnología híbrida (</w:t>
      </w:r>
      <w:proofErr w:type="spellStart"/>
      <w:r w:rsidRPr="002B42A8">
        <w:rPr>
          <w:rFonts w:ascii="Verdana" w:hAnsi="Verdana"/>
        </w:rPr>
        <w:t>Hybrid</w:t>
      </w:r>
      <w:proofErr w:type="spellEnd"/>
      <w:r w:rsidRPr="002B42A8">
        <w:rPr>
          <w:rFonts w:ascii="Verdana" w:hAnsi="Verdana"/>
        </w:rPr>
        <w:t xml:space="preserve"> Electric </w:t>
      </w:r>
      <w:proofErr w:type="spellStart"/>
      <w:r w:rsidRPr="002B42A8">
        <w:rPr>
          <w:rFonts w:ascii="Verdana" w:hAnsi="Verdana"/>
        </w:rPr>
        <w:t>Vehicle</w:t>
      </w:r>
      <w:proofErr w:type="spellEnd"/>
      <w:r w:rsidRPr="002B42A8">
        <w:rPr>
          <w:rFonts w:ascii="Verdana" w:hAnsi="Verdana"/>
        </w:rPr>
        <w:t>- HV/</w:t>
      </w:r>
      <w:proofErr w:type="spellStart"/>
      <w:r w:rsidRPr="002B42A8">
        <w:rPr>
          <w:rFonts w:ascii="Verdana" w:hAnsi="Verdana"/>
        </w:rPr>
        <w:t>Plung</w:t>
      </w:r>
      <w:proofErr w:type="spellEnd"/>
      <w:r w:rsidRPr="002B42A8">
        <w:rPr>
          <w:rFonts w:ascii="Verdana" w:hAnsi="Verdana"/>
        </w:rPr>
        <w:t xml:space="preserve">- in </w:t>
      </w:r>
      <w:proofErr w:type="spellStart"/>
      <w:r w:rsidRPr="002B42A8">
        <w:rPr>
          <w:rFonts w:ascii="Verdana" w:hAnsi="Verdana"/>
        </w:rPr>
        <w:t>Hybrid</w:t>
      </w:r>
      <w:proofErr w:type="spellEnd"/>
      <w:r w:rsidRPr="002B42A8">
        <w:rPr>
          <w:rFonts w:ascii="Verdana" w:hAnsi="Verdana"/>
        </w:rPr>
        <w:t xml:space="preserve"> Electric </w:t>
      </w:r>
      <w:proofErr w:type="spellStart"/>
      <w:r w:rsidRPr="002B42A8">
        <w:rPr>
          <w:rFonts w:ascii="Verdana" w:hAnsi="Verdana"/>
        </w:rPr>
        <w:t>Vehicle</w:t>
      </w:r>
      <w:proofErr w:type="spellEnd"/>
      <w:r w:rsidRPr="002B42A8">
        <w:rPr>
          <w:rFonts w:ascii="Verdana" w:hAnsi="Verdana"/>
        </w:rPr>
        <w:t>-PHEV).</w:t>
      </w:r>
    </w:p>
    <w:p w14:paraId="672286DE" w14:textId="77777777" w:rsidR="000D266D" w:rsidRPr="002B42A8" w:rsidRDefault="000D266D" w:rsidP="000D266D">
      <w:pPr>
        <w:pStyle w:val="Prrafodelista"/>
        <w:spacing w:after="0" w:line="240" w:lineRule="auto"/>
        <w:ind w:left="1134"/>
        <w:jc w:val="both"/>
        <w:rPr>
          <w:rFonts w:ascii="Verdana" w:hAnsi="Verdana"/>
        </w:rPr>
      </w:pPr>
    </w:p>
    <w:p w14:paraId="329CE464" w14:textId="77777777" w:rsidR="000D266D" w:rsidRPr="002B42A8" w:rsidRDefault="000D266D" w:rsidP="000D266D">
      <w:pPr>
        <w:pStyle w:val="Textoindependiente"/>
        <w:numPr>
          <w:ilvl w:val="0"/>
          <w:numId w:val="3"/>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Transporte férreo eléctrico</w:t>
      </w:r>
    </w:p>
    <w:p w14:paraId="47F29FD4" w14:textId="77777777" w:rsidR="000D266D" w:rsidRPr="00792AF9"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Construcción de sistemas férreos eléctricos para el transporte de pasajeros</w:t>
      </w:r>
      <w:r>
        <w:rPr>
          <w:rFonts w:ascii="Verdana" w:hAnsi="Verdana"/>
        </w:rPr>
        <w:t xml:space="preserve"> o </w:t>
      </w:r>
      <w:r w:rsidRPr="00792AF9">
        <w:rPr>
          <w:rFonts w:ascii="Verdana" w:hAnsi="Verdana"/>
        </w:rPr>
        <w:t>carga.</w:t>
      </w:r>
    </w:p>
    <w:p w14:paraId="41EA5724" w14:textId="77777777" w:rsidR="000D266D" w:rsidRPr="002B42A8" w:rsidRDefault="000D266D" w:rsidP="000D266D">
      <w:pPr>
        <w:pStyle w:val="Textoindependiente"/>
        <w:spacing w:line="236" w:lineRule="exact"/>
        <w:ind w:left="720"/>
        <w:jc w:val="both"/>
        <w:rPr>
          <w:rFonts w:ascii="Verdana" w:eastAsiaTheme="minorHAnsi" w:hAnsi="Verdana" w:cstheme="minorBidi"/>
          <w:kern w:val="2"/>
          <w:sz w:val="22"/>
          <w:szCs w:val="22"/>
          <w:lang w:val="es-CO"/>
          <w14:ligatures w14:val="standardContextual"/>
        </w:rPr>
      </w:pPr>
    </w:p>
    <w:p w14:paraId="561DD2B9" w14:textId="77777777" w:rsidR="000D266D" w:rsidRPr="002B42A8" w:rsidRDefault="000D266D" w:rsidP="000D266D">
      <w:pPr>
        <w:pStyle w:val="Prrafodelista"/>
        <w:widowControl w:val="0"/>
        <w:numPr>
          <w:ilvl w:val="0"/>
          <w:numId w:val="1"/>
        </w:numPr>
        <w:tabs>
          <w:tab w:val="left" w:pos="635"/>
        </w:tabs>
        <w:autoSpaceDE w:val="0"/>
        <w:autoSpaceDN w:val="0"/>
        <w:spacing w:after="0" w:line="240" w:lineRule="auto"/>
        <w:jc w:val="both"/>
        <w:rPr>
          <w:rFonts w:ascii="Verdana" w:hAnsi="Verdana"/>
        </w:rPr>
      </w:pPr>
      <w:r w:rsidRPr="002B42A8">
        <w:rPr>
          <w:rFonts w:ascii="Verdana" w:hAnsi="Verdana"/>
        </w:rPr>
        <w:t>En el sector industrial:</w:t>
      </w:r>
    </w:p>
    <w:p w14:paraId="5129EA75" w14:textId="77777777" w:rsidR="000D266D" w:rsidRPr="002B42A8" w:rsidRDefault="000D266D" w:rsidP="000D266D">
      <w:pPr>
        <w:pStyle w:val="Textoindependiente"/>
        <w:jc w:val="both"/>
        <w:rPr>
          <w:rFonts w:ascii="Verdana" w:eastAsiaTheme="minorHAnsi" w:hAnsi="Verdana" w:cstheme="minorBidi"/>
          <w:kern w:val="2"/>
          <w:sz w:val="22"/>
          <w:szCs w:val="22"/>
          <w:lang w:val="es-CO"/>
          <w14:ligatures w14:val="standardContextual"/>
        </w:rPr>
      </w:pPr>
    </w:p>
    <w:p w14:paraId="50146FE2" w14:textId="77777777" w:rsidR="000D266D" w:rsidRPr="002B42A8" w:rsidRDefault="000D266D" w:rsidP="000D266D">
      <w:pPr>
        <w:pStyle w:val="Textoindependiente"/>
        <w:numPr>
          <w:ilvl w:val="0"/>
          <w:numId w:val="4"/>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Fuerza motriz</w:t>
      </w:r>
    </w:p>
    <w:p w14:paraId="3B1501BA"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lastRenderedPageBreak/>
        <w:t>Adquisición de motores y variadores de alta eficiencia.</w:t>
      </w:r>
    </w:p>
    <w:p w14:paraId="2FF00122" w14:textId="77777777" w:rsidR="000D266D" w:rsidRDefault="000D266D" w:rsidP="000D266D">
      <w:pPr>
        <w:pStyle w:val="Textoindependiente"/>
        <w:ind w:left="720"/>
        <w:jc w:val="both"/>
        <w:rPr>
          <w:rFonts w:ascii="Verdana" w:eastAsiaTheme="minorHAnsi" w:hAnsi="Verdana" w:cstheme="minorBidi"/>
          <w:kern w:val="2"/>
          <w:sz w:val="22"/>
          <w:szCs w:val="22"/>
          <w:lang w:val="es-CO"/>
          <w14:ligatures w14:val="standardContextual"/>
        </w:rPr>
      </w:pPr>
    </w:p>
    <w:p w14:paraId="2568308C" w14:textId="77777777" w:rsidR="000D266D" w:rsidRPr="002B42A8" w:rsidRDefault="000D266D" w:rsidP="000D266D">
      <w:pPr>
        <w:pStyle w:val="Textoindependiente"/>
        <w:numPr>
          <w:ilvl w:val="0"/>
          <w:numId w:val="4"/>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Calor directo</w:t>
      </w:r>
    </w:p>
    <w:p w14:paraId="291B315E"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aislamientos térmicos.</w:t>
      </w:r>
    </w:p>
    <w:p w14:paraId="1341BA11"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de optimización de la combustión y recuperación de calor.</w:t>
      </w:r>
    </w:p>
    <w:p w14:paraId="5B8BECA0" w14:textId="77777777" w:rsidR="000D266D" w:rsidRPr="002B42A8" w:rsidRDefault="000D266D" w:rsidP="000D266D">
      <w:pPr>
        <w:pStyle w:val="Textoindependiente"/>
        <w:numPr>
          <w:ilvl w:val="0"/>
          <w:numId w:val="4"/>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Refrigeración</w:t>
      </w:r>
    </w:p>
    <w:p w14:paraId="32025CA3" w14:textId="77777777" w:rsidR="000D266D" w:rsidRDefault="000D266D" w:rsidP="000D266D">
      <w:pPr>
        <w:pStyle w:val="Prrafodelista"/>
        <w:numPr>
          <w:ilvl w:val="1"/>
          <w:numId w:val="2"/>
        </w:numPr>
        <w:spacing w:after="0" w:line="240" w:lineRule="auto"/>
        <w:ind w:left="1134"/>
        <w:jc w:val="both"/>
        <w:rPr>
          <w:rFonts w:ascii="Verdana" w:hAnsi="Verdana"/>
        </w:rPr>
      </w:pPr>
      <w:proofErr w:type="spellStart"/>
      <w:r w:rsidRPr="002B42A8">
        <w:rPr>
          <w:rFonts w:ascii="Verdana" w:hAnsi="Verdana"/>
        </w:rPr>
        <w:t>Drop</w:t>
      </w:r>
      <w:proofErr w:type="spellEnd"/>
      <w:r w:rsidRPr="002B42A8">
        <w:rPr>
          <w:rFonts w:ascii="Verdana" w:hAnsi="Verdana"/>
        </w:rPr>
        <w:t>-in para un sistema de refrigeración a un refrigerante con un potencial de calentamiento global (GWP, por sus siglas en inglés) menor a 1400.</w:t>
      </w:r>
    </w:p>
    <w:p w14:paraId="73823EE4" w14:textId="1F20F1E4" w:rsidR="00492545" w:rsidRPr="002B42A8" w:rsidRDefault="00492545" w:rsidP="000D266D">
      <w:pPr>
        <w:pStyle w:val="Prrafodelista"/>
        <w:numPr>
          <w:ilvl w:val="1"/>
          <w:numId w:val="2"/>
        </w:numPr>
        <w:spacing w:after="0" w:line="240" w:lineRule="auto"/>
        <w:ind w:left="1134"/>
        <w:jc w:val="both"/>
        <w:rPr>
          <w:rFonts w:ascii="Verdana" w:hAnsi="Verdana"/>
        </w:rPr>
      </w:pPr>
      <w:r w:rsidRPr="00492545">
        <w:rPr>
          <w:rFonts w:ascii="Verdana" w:hAnsi="Verdana"/>
        </w:rPr>
        <w:t>Control y ajuste del subenfriamiento en el evaporador para sistemas de refrigeración y de control de fugas.</w:t>
      </w:r>
    </w:p>
    <w:p w14:paraId="1FA894DC"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de refrigeración y compresores.</w:t>
      </w:r>
      <w:r w:rsidRPr="00792AF9">
        <w:rPr>
          <w:rFonts w:ascii="Verdana" w:hAnsi="Verdana"/>
        </w:rPr>
        <w:t xml:space="preserve"> </w:t>
      </w:r>
    </w:p>
    <w:p w14:paraId="216385E1"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de control y automatización de refrigeradores.</w:t>
      </w:r>
      <w:r w:rsidRPr="00792AF9">
        <w:rPr>
          <w:rFonts w:ascii="Verdana" w:hAnsi="Verdana"/>
        </w:rPr>
        <w:t xml:space="preserve"> </w:t>
      </w:r>
    </w:p>
    <w:p w14:paraId="0213C6EF" w14:textId="77777777" w:rsidR="000D266D"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para la recuperación del calor de la refrigeración.</w:t>
      </w:r>
    </w:p>
    <w:p w14:paraId="4BC36929" w14:textId="77777777" w:rsidR="000D266D" w:rsidRPr="002B42A8" w:rsidRDefault="000D266D" w:rsidP="000D266D">
      <w:pPr>
        <w:pStyle w:val="Prrafodelista"/>
        <w:spacing w:after="0" w:line="240" w:lineRule="auto"/>
        <w:ind w:left="1134"/>
        <w:jc w:val="both"/>
        <w:rPr>
          <w:rFonts w:ascii="Verdana" w:hAnsi="Verdana"/>
        </w:rPr>
      </w:pPr>
    </w:p>
    <w:p w14:paraId="22A6156D" w14:textId="77777777" w:rsidR="000D266D" w:rsidRPr="002B42A8" w:rsidRDefault="000D266D" w:rsidP="000D266D">
      <w:pPr>
        <w:pStyle w:val="Textoindependiente"/>
        <w:numPr>
          <w:ilvl w:val="0"/>
          <w:numId w:val="4"/>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Calor Indirecto</w:t>
      </w:r>
    </w:p>
    <w:p w14:paraId="5890C4AC"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de optimización de la combustión y de la recuperación de calor y vapor</w:t>
      </w:r>
      <w:r>
        <w:rPr>
          <w:rFonts w:ascii="Verdana" w:hAnsi="Verdana"/>
        </w:rPr>
        <w:t>.</w:t>
      </w:r>
    </w:p>
    <w:p w14:paraId="44D5DEAA"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aislamientos térmicos.</w:t>
      </w:r>
    </w:p>
    <w:p w14:paraId="5BCBF3FA"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economizadores para calderas.</w:t>
      </w:r>
    </w:p>
    <w:p w14:paraId="3A5B9DF4" w14:textId="77777777" w:rsidR="000D266D" w:rsidRDefault="000D266D" w:rsidP="000D266D">
      <w:pPr>
        <w:pStyle w:val="Prrafodelista"/>
        <w:widowControl w:val="0"/>
        <w:tabs>
          <w:tab w:val="left" w:pos="1330"/>
        </w:tabs>
        <w:autoSpaceDE w:val="0"/>
        <w:autoSpaceDN w:val="0"/>
        <w:spacing w:after="0" w:line="255" w:lineRule="exact"/>
        <w:contextualSpacing w:val="0"/>
        <w:jc w:val="both"/>
        <w:rPr>
          <w:rFonts w:ascii="Verdana" w:hAnsi="Verdana"/>
        </w:rPr>
      </w:pPr>
    </w:p>
    <w:p w14:paraId="6D86C9AA" w14:textId="77777777" w:rsidR="000D266D" w:rsidRPr="002B42A8" w:rsidRDefault="000D266D" w:rsidP="000D266D">
      <w:pPr>
        <w:pStyle w:val="Prrafodelista"/>
        <w:widowControl w:val="0"/>
        <w:tabs>
          <w:tab w:val="left" w:pos="1330"/>
        </w:tabs>
        <w:autoSpaceDE w:val="0"/>
        <w:autoSpaceDN w:val="0"/>
        <w:spacing w:after="0" w:line="255" w:lineRule="exact"/>
        <w:ind w:left="1440"/>
        <w:contextualSpacing w:val="0"/>
        <w:jc w:val="both"/>
        <w:rPr>
          <w:rFonts w:ascii="Verdana" w:hAnsi="Verdana"/>
        </w:rPr>
      </w:pPr>
    </w:p>
    <w:p w14:paraId="66F36C9A" w14:textId="77777777" w:rsidR="000D266D" w:rsidRPr="002B42A8" w:rsidRDefault="000D266D" w:rsidP="000D266D">
      <w:pPr>
        <w:pStyle w:val="Prrafodelista"/>
        <w:widowControl w:val="0"/>
        <w:numPr>
          <w:ilvl w:val="0"/>
          <w:numId w:val="1"/>
        </w:numPr>
        <w:tabs>
          <w:tab w:val="left" w:pos="1330"/>
        </w:tabs>
        <w:autoSpaceDE w:val="0"/>
        <w:autoSpaceDN w:val="0"/>
        <w:spacing w:after="0" w:line="255" w:lineRule="exact"/>
        <w:jc w:val="both"/>
        <w:rPr>
          <w:rFonts w:ascii="Verdana" w:hAnsi="Verdana"/>
        </w:rPr>
      </w:pPr>
      <w:r w:rsidRPr="002B42A8">
        <w:rPr>
          <w:rFonts w:ascii="Verdana" w:hAnsi="Verdana"/>
        </w:rPr>
        <w:t>En el sector terciario:</w:t>
      </w:r>
    </w:p>
    <w:p w14:paraId="239A34E0" w14:textId="77777777" w:rsidR="000D266D" w:rsidRPr="002B42A8" w:rsidRDefault="000D266D" w:rsidP="000D266D">
      <w:pPr>
        <w:pStyle w:val="Prrafodelista"/>
        <w:widowControl w:val="0"/>
        <w:tabs>
          <w:tab w:val="left" w:pos="1330"/>
        </w:tabs>
        <w:autoSpaceDE w:val="0"/>
        <w:autoSpaceDN w:val="0"/>
        <w:spacing w:after="0" w:line="255" w:lineRule="exact"/>
        <w:ind w:left="1440"/>
        <w:contextualSpacing w:val="0"/>
        <w:jc w:val="both"/>
        <w:rPr>
          <w:rFonts w:ascii="Verdana" w:hAnsi="Verdana"/>
        </w:rPr>
      </w:pPr>
    </w:p>
    <w:p w14:paraId="6DEB428C" w14:textId="77777777" w:rsidR="000D266D" w:rsidRPr="002B42A8" w:rsidRDefault="000D266D" w:rsidP="000D266D">
      <w:pPr>
        <w:pStyle w:val="Prrafodelista"/>
        <w:widowControl w:val="0"/>
        <w:numPr>
          <w:ilvl w:val="0"/>
          <w:numId w:val="5"/>
        </w:numPr>
        <w:tabs>
          <w:tab w:val="left" w:pos="1330"/>
        </w:tabs>
        <w:autoSpaceDE w:val="0"/>
        <w:autoSpaceDN w:val="0"/>
        <w:spacing w:after="0" w:line="255" w:lineRule="exact"/>
        <w:jc w:val="both"/>
        <w:rPr>
          <w:rFonts w:ascii="Verdana" w:hAnsi="Verdana"/>
        </w:rPr>
      </w:pPr>
      <w:r w:rsidRPr="002B42A8">
        <w:rPr>
          <w:rFonts w:ascii="Verdana" w:hAnsi="Verdana"/>
        </w:rPr>
        <w:t>Adopción de buenas prácticas en la operación de equipos de calor directo con energía eléctrica</w:t>
      </w:r>
    </w:p>
    <w:p w14:paraId="7564F881" w14:textId="77777777" w:rsidR="000D266D"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aislamientos térmicos.</w:t>
      </w:r>
    </w:p>
    <w:p w14:paraId="3D9E729C" w14:textId="77777777" w:rsidR="000D266D" w:rsidRDefault="000D266D" w:rsidP="000D266D">
      <w:pPr>
        <w:pStyle w:val="Prrafodelista"/>
        <w:widowControl w:val="0"/>
        <w:tabs>
          <w:tab w:val="left" w:pos="1330"/>
        </w:tabs>
        <w:autoSpaceDE w:val="0"/>
        <w:autoSpaceDN w:val="0"/>
        <w:spacing w:after="0" w:line="255" w:lineRule="exact"/>
        <w:jc w:val="both"/>
        <w:rPr>
          <w:rFonts w:ascii="Verdana" w:hAnsi="Verdana"/>
        </w:rPr>
      </w:pPr>
    </w:p>
    <w:p w14:paraId="029FAD5B" w14:textId="77777777" w:rsidR="000D266D" w:rsidRPr="002B42A8" w:rsidRDefault="000D266D" w:rsidP="000D266D">
      <w:pPr>
        <w:pStyle w:val="Prrafodelista"/>
        <w:widowControl w:val="0"/>
        <w:numPr>
          <w:ilvl w:val="0"/>
          <w:numId w:val="5"/>
        </w:numPr>
        <w:tabs>
          <w:tab w:val="left" w:pos="1330"/>
        </w:tabs>
        <w:autoSpaceDE w:val="0"/>
        <w:autoSpaceDN w:val="0"/>
        <w:spacing w:after="0" w:line="255" w:lineRule="exact"/>
        <w:jc w:val="both"/>
        <w:rPr>
          <w:rFonts w:ascii="Verdana" w:hAnsi="Verdana"/>
        </w:rPr>
      </w:pPr>
      <w:r w:rsidRPr="002B42A8">
        <w:rPr>
          <w:rFonts w:ascii="Verdana" w:hAnsi="Verdana"/>
        </w:rPr>
        <w:t>Adopción de buenas prácticas en la operación de equipos de calor directo con otros energéticos</w:t>
      </w:r>
    </w:p>
    <w:p w14:paraId="42CA3800"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aislamientos térmicos.</w:t>
      </w:r>
    </w:p>
    <w:p w14:paraId="62D33DD4"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de optimización de la combustión y recuperación de calor.</w:t>
      </w:r>
    </w:p>
    <w:p w14:paraId="5CF7D916" w14:textId="77777777" w:rsidR="000D266D" w:rsidRDefault="000D266D" w:rsidP="000D266D">
      <w:pPr>
        <w:pStyle w:val="Prrafodelista"/>
        <w:widowControl w:val="0"/>
        <w:tabs>
          <w:tab w:val="left" w:pos="1330"/>
        </w:tabs>
        <w:autoSpaceDE w:val="0"/>
        <w:autoSpaceDN w:val="0"/>
        <w:spacing w:after="0" w:line="255" w:lineRule="exact"/>
        <w:jc w:val="both"/>
        <w:rPr>
          <w:rFonts w:ascii="Verdana" w:hAnsi="Verdana"/>
        </w:rPr>
      </w:pPr>
    </w:p>
    <w:p w14:paraId="2B50107D" w14:textId="77777777" w:rsidR="000D266D" w:rsidRPr="002B42A8" w:rsidRDefault="000D266D" w:rsidP="000D266D">
      <w:pPr>
        <w:pStyle w:val="Prrafodelista"/>
        <w:widowControl w:val="0"/>
        <w:numPr>
          <w:ilvl w:val="0"/>
          <w:numId w:val="5"/>
        </w:numPr>
        <w:tabs>
          <w:tab w:val="left" w:pos="1330"/>
        </w:tabs>
        <w:autoSpaceDE w:val="0"/>
        <w:autoSpaceDN w:val="0"/>
        <w:spacing w:after="0" w:line="255" w:lineRule="exact"/>
        <w:jc w:val="both"/>
        <w:rPr>
          <w:rFonts w:ascii="Verdana" w:hAnsi="Verdana"/>
        </w:rPr>
      </w:pPr>
      <w:r w:rsidRPr="002B42A8">
        <w:rPr>
          <w:rFonts w:ascii="Verdana" w:hAnsi="Verdana"/>
        </w:rPr>
        <w:t>Adopción de buenas prácticas en la producción de calor indirecto.</w:t>
      </w:r>
    </w:p>
    <w:p w14:paraId="399549AD"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de optimización de la combustión y de la recuperación de calor y vapor.</w:t>
      </w:r>
    </w:p>
    <w:p w14:paraId="2F384984"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aislamientos térmicos.</w:t>
      </w:r>
    </w:p>
    <w:p w14:paraId="1D69145D" w14:textId="77777777" w:rsidR="000D266D"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economizadores para calderas.</w:t>
      </w:r>
    </w:p>
    <w:p w14:paraId="5966C9C4" w14:textId="5AC5393E" w:rsidR="00667983" w:rsidRPr="00667983" w:rsidRDefault="00667983" w:rsidP="00667983">
      <w:pPr>
        <w:pStyle w:val="Prrafodelista"/>
        <w:numPr>
          <w:ilvl w:val="1"/>
          <w:numId w:val="2"/>
        </w:numPr>
        <w:spacing w:after="0" w:line="240" w:lineRule="auto"/>
        <w:ind w:left="1134"/>
        <w:jc w:val="both"/>
        <w:rPr>
          <w:rFonts w:ascii="Verdana" w:hAnsi="Verdana"/>
        </w:rPr>
      </w:pPr>
      <w:r w:rsidRPr="001A4EB9">
        <w:rPr>
          <w:rFonts w:ascii="Verdana" w:hAnsi="Verdana"/>
        </w:rPr>
        <w:t>Puesta a punto del sistema, ajuste de la temperatura del evaporador y condensador, control de fugas y aislamiento de tuberías.</w:t>
      </w:r>
    </w:p>
    <w:p w14:paraId="26ED67B2" w14:textId="77777777" w:rsidR="000D266D" w:rsidRPr="00B66AF0" w:rsidRDefault="000D266D" w:rsidP="00B66AF0">
      <w:pPr>
        <w:widowControl w:val="0"/>
        <w:tabs>
          <w:tab w:val="left" w:pos="1330"/>
        </w:tabs>
        <w:autoSpaceDE w:val="0"/>
        <w:autoSpaceDN w:val="0"/>
        <w:spacing w:after="0" w:line="255" w:lineRule="exact"/>
        <w:jc w:val="both"/>
        <w:rPr>
          <w:rFonts w:ascii="Verdana" w:hAnsi="Verdana"/>
        </w:rPr>
      </w:pPr>
    </w:p>
    <w:p w14:paraId="7CAFEFDA" w14:textId="77777777" w:rsidR="000D266D" w:rsidRPr="002B42A8" w:rsidRDefault="000D266D" w:rsidP="000D266D">
      <w:pPr>
        <w:pStyle w:val="Prrafodelista"/>
        <w:widowControl w:val="0"/>
        <w:numPr>
          <w:ilvl w:val="0"/>
          <w:numId w:val="5"/>
        </w:numPr>
        <w:tabs>
          <w:tab w:val="left" w:pos="1330"/>
        </w:tabs>
        <w:autoSpaceDE w:val="0"/>
        <w:autoSpaceDN w:val="0"/>
        <w:spacing w:after="0" w:line="255" w:lineRule="exact"/>
        <w:jc w:val="both"/>
        <w:rPr>
          <w:rFonts w:ascii="Verdana" w:hAnsi="Verdana"/>
        </w:rPr>
      </w:pPr>
      <w:r w:rsidRPr="002B42A8">
        <w:rPr>
          <w:rFonts w:ascii="Verdana" w:hAnsi="Verdana"/>
        </w:rPr>
        <w:t>Renovación de equipos de fuerza motriz</w:t>
      </w:r>
    </w:p>
    <w:p w14:paraId="04917662"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motores y variadores de alta eficiencia.</w:t>
      </w:r>
    </w:p>
    <w:p w14:paraId="5B774E90" w14:textId="77777777" w:rsidR="000D266D" w:rsidRDefault="000D266D" w:rsidP="000D266D">
      <w:pPr>
        <w:pStyle w:val="Prrafodelista"/>
        <w:widowControl w:val="0"/>
        <w:tabs>
          <w:tab w:val="left" w:pos="1330"/>
        </w:tabs>
        <w:autoSpaceDE w:val="0"/>
        <w:autoSpaceDN w:val="0"/>
        <w:spacing w:after="0" w:line="255" w:lineRule="exact"/>
        <w:jc w:val="both"/>
        <w:rPr>
          <w:rFonts w:ascii="Verdana" w:hAnsi="Verdana"/>
        </w:rPr>
      </w:pPr>
    </w:p>
    <w:p w14:paraId="0B0DD6AA" w14:textId="77777777" w:rsidR="000D266D" w:rsidRPr="002B42A8" w:rsidRDefault="000D266D" w:rsidP="000D266D">
      <w:pPr>
        <w:pStyle w:val="Prrafodelista"/>
        <w:widowControl w:val="0"/>
        <w:numPr>
          <w:ilvl w:val="0"/>
          <w:numId w:val="5"/>
        </w:numPr>
        <w:tabs>
          <w:tab w:val="left" w:pos="1330"/>
        </w:tabs>
        <w:autoSpaceDE w:val="0"/>
        <w:autoSpaceDN w:val="0"/>
        <w:spacing w:after="0" w:line="255" w:lineRule="exact"/>
        <w:jc w:val="both"/>
        <w:rPr>
          <w:rFonts w:ascii="Verdana" w:hAnsi="Verdana"/>
        </w:rPr>
      </w:pPr>
      <w:r w:rsidRPr="002B42A8">
        <w:rPr>
          <w:rFonts w:ascii="Verdana" w:hAnsi="Verdana"/>
        </w:rPr>
        <w:t>Renovación de equipos de uso final de refrigeración</w:t>
      </w:r>
    </w:p>
    <w:p w14:paraId="2CF0DDE6"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de refrigeración y compresores.</w:t>
      </w:r>
    </w:p>
    <w:p w14:paraId="2F7D857D"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de control y automatización de refrigeradores.</w:t>
      </w:r>
    </w:p>
    <w:p w14:paraId="7D76EA71" w14:textId="77777777" w:rsidR="000D266D" w:rsidRDefault="000D266D" w:rsidP="000D266D">
      <w:pPr>
        <w:pStyle w:val="Prrafodelista"/>
        <w:widowControl w:val="0"/>
        <w:tabs>
          <w:tab w:val="left" w:pos="1330"/>
        </w:tabs>
        <w:autoSpaceDE w:val="0"/>
        <w:autoSpaceDN w:val="0"/>
        <w:spacing w:after="0" w:line="255" w:lineRule="exact"/>
        <w:jc w:val="both"/>
        <w:rPr>
          <w:rFonts w:ascii="Verdana" w:hAnsi="Verdana"/>
        </w:rPr>
      </w:pPr>
    </w:p>
    <w:p w14:paraId="560CEFAE" w14:textId="77777777" w:rsidR="000D266D" w:rsidRPr="001A2696" w:rsidRDefault="000D266D" w:rsidP="000D266D">
      <w:pPr>
        <w:pStyle w:val="Prrafodelista"/>
        <w:widowControl w:val="0"/>
        <w:numPr>
          <w:ilvl w:val="0"/>
          <w:numId w:val="5"/>
        </w:numPr>
        <w:tabs>
          <w:tab w:val="left" w:pos="1330"/>
        </w:tabs>
        <w:autoSpaceDE w:val="0"/>
        <w:autoSpaceDN w:val="0"/>
        <w:spacing w:after="0" w:line="255" w:lineRule="exact"/>
        <w:jc w:val="both"/>
        <w:rPr>
          <w:rFonts w:ascii="Verdana" w:hAnsi="Verdana"/>
        </w:rPr>
      </w:pPr>
      <w:r w:rsidRPr="001A2696">
        <w:rPr>
          <w:rFonts w:ascii="Verdana" w:hAnsi="Verdana"/>
        </w:rPr>
        <w:t>Adquisición de iluminación eficiente</w:t>
      </w:r>
    </w:p>
    <w:p w14:paraId="4953BF27"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lastRenderedPageBreak/>
        <w:t>Adquisición de luminarias LED.</w:t>
      </w:r>
    </w:p>
    <w:p w14:paraId="1CC5F965" w14:textId="42FF6B70" w:rsidR="000D266D" w:rsidRDefault="000D266D" w:rsidP="00A93D88">
      <w:pPr>
        <w:pStyle w:val="Prrafodelista"/>
        <w:numPr>
          <w:ilvl w:val="1"/>
          <w:numId w:val="2"/>
        </w:numPr>
        <w:spacing w:after="0" w:line="240" w:lineRule="auto"/>
        <w:ind w:left="1134"/>
        <w:jc w:val="both"/>
        <w:rPr>
          <w:rFonts w:ascii="Verdana" w:hAnsi="Verdana"/>
        </w:rPr>
      </w:pPr>
      <w:r w:rsidRPr="002B42A8">
        <w:rPr>
          <w:rFonts w:ascii="Verdana" w:hAnsi="Verdana"/>
        </w:rPr>
        <w:t xml:space="preserve">Adquisición de equipos de control y </w:t>
      </w:r>
      <w:proofErr w:type="spellStart"/>
      <w:r w:rsidRPr="002B42A8">
        <w:rPr>
          <w:rFonts w:ascii="Verdana" w:hAnsi="Verdana"/>
        </w:rPr>
        <w:t>telegestión</w:t>
      </w:r>
      <w:proofErr w:type="spellEnd"/>
      <w:r w:rsidRPr="002B42A8">
        <w:rPr>
          <w:rFonts w:ascii="Verdana" w:hAnsi="Verdana"/>
        </w:rPr>
        <w:t xml:space="preserve"> para alumbrado público.</w:t>
      </w:r>
    </w:p>
    <w:p w14:paraId="5B94F40F" w14:textId="77777777" w:rsidR="00A93D88" w:rsidRPr="00A93D88" w:rsidRDefault="00A93D88" w:rsidP="00A93D88">
      <w:pPr>
        <w:pStyle w:val="Prrafodelista"/>
        <w:spacing w:after="0" w:line="240" w:lineRule="auto"/>
        <w:ind w:left="1134"/>
        <w:jc w:val="both"/>
        <w:rPr>
          <w:rFonts w:ascii="Verdana" w:hAnsi="Verdana"/>
        </w:rPr>
      </w:pPr>
    </w:p>
    <w:p w14:paraId="71FD616B" w14:textId="77777777" w:rsidR="000D266D" w:rsidRPr="002B42A8" w:rsidRDefault="000D266D" w:rsidP="000D266D">
      <w:pPr>
        <w:pStyle w:val="Prrafodelista"/>
        <w:widowControl w:val="0"/>
        <w:numPr>
          <w:ilvl w:val="0"/>
          <w:numId w:val="5"/>
        </w:numPr>
        <w:tabs>
          <w:tab w:val="left" w:pos="1330"/>
        </w:tabs>
        <w:autoSpaceDE w:val="0"/>
        <w:autoSpaceDN w:val="0"/>
        <w:spacing w:after="0" w:line="255" w:lineRule="exact"/>
        <w:jc w:val="both"/>
        <w:rPr>
          <w:rFonts w:ascii="Verdana" w:hAnsi="Verdana"/>
        </w:rPr>
      </w:pPr>
      <w:r w:rsidRPr="002B42A8">
        <w:rPr>
          <w:rFonts w:ascii="Verdana" w:hAnsi="Verdana"/>
        </w:rPr>
        <w:t>Climatización</w:t>
      </w:r>
    </w:p>
    <w:p w14:paraId="208F3BE3"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sistema de aire acondicionado eficiente.</w:t>
      </w:r>
    </w:p>
    <w:p w14:paraId="31F92A3D" w14:textId="77777777" w:rsidR="000D266D" w:rsidRPr="002B42A8" w:rsidRDefault="000D266D" w:rsidP="000D266D">
      <w:pPr>
        <w:widowControl w:val="0"/>
        <w:tabs>
          <w:tab w:val="left" w:pos="1330"/>
        </w:tabs>
        <w:autoSpaceDE w:val="0"/>
        <w:autoSpaceDN w:val="0"/>
        <w:spacing w:after="0" w:line="240" w:lineRule="auto"/>
        <w:jc w:val="both"/>
        <w:rPr>
          <w:rFonts w:ascii="Verdana" w:hAnsi="Verdana"/>
        </w:rPr>
      </w:pPr>
    </w:p>
    <w:p w14:paraId="3ED63788" w14:textId="77777777" w:rsidR="000D266D" w:rsidRPr="002B42A8" w:rsidRDefault="000D266D" w:rsidP="000D266D">
      <w:pPr>
        <w:pStyle w:val="Prrafodelista"/>
        <w:widowControl w:val="0"/>
        <w:numPr>
          <w:ilvl w:val="0"/>
          <w:numId w:val="1"/>
        </w:numPr>
        <w:tabs>
          <w:tab w:val="left" w:pos="624"/>
        </w:tabs>
        <w:autoSpaceDE w:val="0"/>
        <w:autoSpaceDN w:val="0"/>
        <w:spacing w:after="0" w:line="240" w:lineRule="auto"/>
        <w:jc w:val="both"/>
        <w:rPr>
          <w:rFonts w:ascii="Verdana" w:hAnsi="Verdana"/>
        </w:rPr>
      </w:pPr>
      <w:r w:rsidRPr="002B42A8">
        <w:rPr>
          <w:rFonts w:ascii="Verdana" w:hAnsi="Verdana"/>
        </w:rPr>
        <w:t>En el sector termoeléctrico:</w:t>
      </w:r>
    </w:p>
    <w:p w14:paraId="33FF7E14" w14:textId="77777777" w:rsidR="000D266D" w:rsidRDefault="000D266D" w:rsidP="00B66AF0">
      <w:pPr>
        <w:pStyle w:val="Textoindependiente"/>
        <w:jc w:val="both"/>
        <w:rPr>
          <w:rFonts w:ascii="Verdana" w:eastAsiaTheme="minorHAnsi" w:hAnsi="Verdana" w:cstheme="minorBidi"/>
          <w:kern w:val="2"/>
          <w:sz w:val="22"/>
          <w:szCs w:val="22"/>
          <w:lang w:val="es-CO"/>
          <w14:ligatures w14:val="standardContextual"/>
        </w:rPr>
      </w:pPr>
    </w:p>
    <w:p w14:paraId="6B948C72" w14:textId="77777777" w:rsidR="000D266D" w:rsidRPr="002B42A8" w:rsidRDefault="000D266D" w:rsidP="000D266D">
      <w:pPr>
        <w:pStyle w:val="Textoindependiente"/>
        <w:numPr>
          <w:ilvl w:val="0"/>
          <w:numId w:val="6"/>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Optimización de procesos</w:t>
      </w:r>
    </w:p>
    <w:p w14:paraId="3CDCE0AF"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aislamientos térmicos.</w:t>
      </w:r>
    </w:p>
    <w:p w14:paraId="00A46961"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precalentadores eficientes.</w:t>
      </w:r>
    </w:p>
    <w:p w14:paraId="3E6B4C82" w14:textId="77777777" w:rsidR="000D266D" w:rsidRPr="002B42A8" w:rsidRDefault="000D266D" w:rsidP="000D266D">
      <w:pPr>
        <w:pStyle w:val="Prrafodelista"/>
        <w:numPr>
          <w:ilvl w:val="1"/>
          <w:numId w:val="2"/>
        </w:numPr>
        <w:spacing w:after="0" w:line="240" w:lineRule="auto"/>
        <w:ind w:left="1134"/>
        <w:jc w:val="both"/>
        <w:rPr>
          <w:rFonts w:ascii="Verdana" w:hAnsi="Verdana"/>
        </w:rPr>
      </w:pPr>
      <w:proofErr w:type="spellStart"/>
      <w:r w:rsidRPr="002B42A8">
        <w:rPr>
          <w:rFonts w:ascii="Verdana" w:hAnsi="Verdana"/>
        </w:rPr>
        <w:t>Retrofit</w:t>
      </w:r>
      <w:proofErr w:type="spellEnd"/>
      <w:r w:rsidRPr="002B42A8">
        <w:rPr>
          <w:rFonts w:ascii="Verdana" w:hAnsi="Verdana"/>
        </w:rPr>
        <w:t xml:space="preserve"> de los pulverizadores de carbón o equipos centrífugos.</w:t>
      </w:r>
    </w:p>
    <w:p w14:paraId="3562FFC1"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para la recuperación del calor residual o de purga.</w:t>
      </w:r>
    </w:p>
    <w:p w14:paraId="31FA5CF7" w14:textId="77777777" w:rsidR="000D266D" w:rsidRPr="002B42A8" w:rsidRDefault="000D266D" w:rsidP="000D266D">
      <w:pPr>
        <w:spacing w:after="0" w:line="240" w:lineRule="auto"/>
        <w:jc w:val="both"/>
        <w:rPr>
          <w:rFonts w:ascii="Verdana" w:hAnsi="Verdana"/>
        </w:rPr>
      </w:pPr>
    </w:p>
    <w:p w14:paraId="6CCD3F01" w14:textId="77777777" w:rsidR="000D266D" w:rsidRPr="002B42A8" w:rsidRDefault="000D266D" w:rsidP="000D266D">
      <w:pPr>
        <w:pStyle w:val="Prrafodelista"/>
        <w:widowControl w:val="0"/>
        <w:numPr>
          <w:ilvl w:val="0"/>
          <w:numId w:val="1"/>
        </w:numPr>
        <w:tabs>
          <w:tab w:val="left" w:pos="613"/>
        </w:tabs>
        <w:autoSpaceDE w:val="0"/>
        <w:autoSpaceDN w:val="0"/>
        <w:spacing w:after="0" w:line="240" w:lineRule="auto"/>
        <w:jc w:val="both"/>
        <w:rPr>
          <w:rFonts w:ascii="Verdana" w:hAnsi="Verdana"/>
        </w:rPr>
      </w:pPr>
      <w:r w:rsidRPr="002B42A8">
        <w:rPr>
          <w:rFonts w:ascii="Verdana" w:hAnsi="Verdana"/>
        </w:rPr>
        <w:t>En el sector hidrocarburos:</w:t>
      </w:r>
    </w:p>
    <w:p w14:paraId="18F6E9F3" w14:textId="77777777" w:rsidR="000D266D" w:rsidRPr="002B42A8" w:rsidRDefault="000D266D" w:rsidP="000D266D">
      <w:pPr>
        <w:widowControl w:val="0"/>
        <w:tabs>
          <w:tab w:val="left" w:pos="613"/>
        </w:tabs>
        <w:autoSpaceDE w:val="0"/>
        <w:autoSpaceDN w:val="0"/>
        <w:spacing w:after="0" w:line="240" w:lineRule="auto"/>
        <w:jc w:val="both"/>
        <w:rPr>
          <w:rFonts w:ascii="Verdana" w:hAnsi="Verdana"/>
        </w:rPr>
      </w:pPr>
    </w:p>
    <w:p w14:paraId="5379C7FF" w14:textId="77777777" w:rsidR="000D266D" w:rsidRPr="002B42A8" w:rsidRDefault="000D266D" w:rsidP="000D266D">
      <w:pPr>
        <w:pStyle w:val="Textoindependiente"/>
        <w:numPr>
          <w:ilvl w:val="0"/>
          <w:numId w:val="6"/>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Mejores prácticas en la producción</w:t>
      </w:r>
    </w:p>
    <w:p w14:paraId="01FA6EBD" w14:textId="77777777" w:rsidR="000D266D" w:rsidRDefault="000D266D" w:rsidP="000D266D">
      <w:pPr>
        <w:pStyle w:val="Prrafodelista"/>
        <w:numPr>
          <w:ilvl w:val="1"/>
          <w:numId w:val="2"/>
        </w:numPr>
        <w:spacing w:after="0" w:line="240" w:lineRule="auto"/>
        <w:ind w:left="1134"/>
        <w:jc w:val="both"/>
        <w:rPr>
          <w:rFonts w:ascii="Verdana" w:hAnsi="Verdana"/>
        </w:rPr>
      </w:pPr>
      <w:r w:rsidRPr="00792AF9">
        <w:rPr>
          <w:rFonts w:ascii="Verdana" w:hAnsi="Verdana"/>
        </w:rPr>
        <w:t>Instalar bancos de condensadores</w:t>
      </w:r>
      <w:r>
        <w:rPr>
          <w:rFonts w:ascii="Verdana" w:hAnsi="Verdana"/>
        </w:rPr>
        <w:t>.</w:t>
      </w:r>
    </w:p>
    <w:p w14:paraId="0F9CCE3C" w14:textId="77777777" w:rsidR="000D266D" w:rsidRPr="002B42A8" w:rsidRDefault="000D266D" w:rsidP="000D266D">
      <w:pPr>
        <w:pStyle w:val="Prrafodelista"/>
        <w:widowControl w:val="0"/>
        <w:autoSpaceDE w:val="0"/>
        <w:autoSpaceDN w:val="0"/>
        <w:spacing w:after="0" w:line="240" w:lineRule="auto"/>
        <w:ind w:left="1440"/>
        <w:contextualSpacing w:val="0"/>
        <w:jc w:val="both"/>
        <w:rPr>
          <w:rFonts w:ascii="Verdana" w:hAnsi="Verdana"/>
        </w:rPr>
      </w:pPr>
    </w:p>
    <w:p w14:paraId="0DA07D50" w14:textId="77777777" w:rsidR="000D266D" w:rsidRPr="00CB727E" w:rsidRDefault="000D266D" w:rsidP="000D266D">
      <w:pPr>
        <w:pStyle w:val="Textoindependiente"/>
        <w:numPr>
          <w:ilvl w:val="0"/>
          <w:numId w:val="6"/>
        </w:numPr>
        <w:jc w:val="both"/>
        <w:rPr>
          <w:rFonts w:ascii="Verdana" w:hAnsi="Verdana"/>
          <w:sz w:val="22"/>
        </w:rPr>
      </w:pPr>
      <w:r w:rsidRPr="00CB727E">
        <w:rPr>
          <w:rFonts w:ascii="Verdana" w:hAnsi="Verdana"/>
          <w:sz w:val="22"/>
        </w:rPr>
        <w:t>Actualización de procesos de producción</w:t>
      </w:r>
    </w:p>
    <w:p w14:paraId="60F40B4D"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bombas eléctricas.</w:t>
      </w:r>
    </w:p>
    <w:p w14:paraId="0D626D61" w14:textId="77777777" w:rsidR="000D266D"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para la reducción de fugas o la recuperación de vapor.</w:t>
      </w:r>
    </w:p>
    <w:p w14:paraId="140AE501" w14:textId="77777777" w:rsidR="000D266D" w:rsidRPr="002B42A8" w:rsidRDefault="000D266D" w:rsidP="000D266D">
      <w:pPr>
        <w:pStyle w:val="Prrafodelista"/>
        <w:spacing w:after="0" w:line="240" w:lineRule="auto"/>
        <w:ind w:left="1134"/>
        <w:jc w:val="both"/>
        <w:rPr>
          <w:rFonts w:ascii="Verdana" w:hAnsi="Verdana"/>
        </w:rPr>
      </w:pPr>
    </w:p>
    <w:p w14:paraId="010004C6" w14:textId="77777777" w:rsidR="000D266D" w:rsidRPr="002B42A8" w:rsidRDefault="000D266D" w:rsidP="000D266D">
      <w:pPr>
        <w:pStyle w:val="Textoindependiente"/>
        <w:numPr>
          <w:ilvl w:val="0"/>
          <w:numId w:val="6"/>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 xml:space="preserve">Actualización </w:t>
      </w:r>
      <w:r w:rsidRPr="00CB727E">
        <w:rPr>
          <w:rFonts w:ascii="Verdana" w:hAnsi="Verdana"/>
          <w:sz w:val="22"/>
        </w:rPr>
        <w:t>de</w:t>
      </w:r>
      <w:r w:rsidRPr="002B42A8">
        <w:rPr>
          <w:rFonts w:ascii="Verdana" w:eastAsiaTheme="minorHAnsi" w:hAnsi="Verdana" w:cstheme="minorBidi"/>
          <w:kern w:val="2"/>
          <w:sz w:val="22"/>
          <w:szCs w:val="22"/>
          <w:lang w:val="es-CO"/>
          <w14:ligatures w14:val="standardContextual"/>
        </w:rPr>
        <w:t xml:space="preserve"> procesos en el transporte</w:t>
      </w:r>
    </w:p>
    <w:p w14:paraId="78C3D640"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Adquisición de motores eléctricos de alta eficiencia para reemplazar motores a gas o motores sobredimensionados.</w:t>
      </w:r>
    </w:p>
    <w:p w14:paraId="0BFF498B" w14:textId="77777777" w:rsidR="000D266D" w:rsidRPr="002B42A8" w:rsidRDefault="000D266D" w:rsidP="000D266D">
      <w:pPr>
        <w:pStyle w:val="Prrafodelista"/>
        <w:numPr>
          <w:ilvl w:val="1"/>
          <w:numId w:val="2"/>
        </w:numPr>
        <w:spacing w:after="0" w:line="240" w:lineRule="auto"/>
        <w:ind w:left="1134"/>
        <w:jc w:val="both"/>
        <w:rPr>
          <w:rFonts w:ascii="Verdana" w:hAnsi="Verdana"/>
        </w:rPr>
      </w:pPr>
      <w:r w:rsidRPr="002B42A8">
        <w:rPr>
          <w:rFonts w:ascii="Verdana" w:hAnsi="Verdana"/>
        </w:rPr>
        <w:t>Implementación de sistemas de enfriamiento central en lugar de sistemas individuales.</w:t>
      </w:r>
    </w:p>
    <w:p w14:paraId="5BB514EA" w14:textId="77777777" w:rsidR="000D266D" w:rsidRDefault="000D266D" w:rsidP="000D266D">
      <w:pPr>
        <w:pStyle w:val="Textoindependiente"/>
        <w:ind w:left="720"/>
        <w:jc w:val="both"/>
        <w:rPr>
          <w:rFonts w:ascii="Verdana" w:eastAsiaTheme="minorHAnsi" w:hAnsi="Verdana" w:cstheme="minorBidi"/>
          <w:kern w:val="2"/>
          <w:sz w:val="22"/>
          <w:szCs w:val="22"/>
          <w:lang w:val="es-CO"/>
          <w14:ligatures w14:val="standardContextual"/>
        </w:rPr>
      </w:pPr>
    </w:p>
    <w:p w14:paraId="4CF0306B" w14:textId="77777777" w:rsidR="000D266D" w:rsidRPr="002B42A8" w:rsidRDefault="000D266D" w:rsidP="000D266D">
      <w:pPr>
        <w:pStyle w:val="Textoindependiente"/>
        <w:numPr>
          <w:ilvl w:val="0"/>
          <w:numId w:val="6"/>
        </w:numPr>
        <w:jc w:val="both"/>
        <w:rPr>
          <w:rFonts w:ascii="Verdana" w:eastAsiaTheme="minorHAnsi" w:hAnsi="Verdana" w:cstheme="minorBidi"/>
          <w:kern w:val="2"/>
          <w:sz w:val="22"/>
          <w:szCs w:val="22"/>
          <w:lang w:val="es-CO"/>
          <w14:ligatures w14:val="standardContextual"/>
        </w:rPr>
      </w:pPr>
      <w:r w:rsidRPr="002B42A8">
        <w:rPr>
          <w:rFonts w:ascii="Verdana" w:eastAsiaTheme="minorHAnsi" w:hAnsi="Verdana" w:cstheme="minorBidi"/>
          <w:kern w:val="2"/>
          <w:sz w:val="22"/>
          <w:szCs w:val="22"/>
          <w:lang w:val="es-CO"/>
          <w14:ligatures w14:val="standardContextual"/>
        </w:rPr>
        <w:t xml:space="preserve">Generación de </w:t>
      </w:r>
      <w:r w:rsidRPr="00CB727E">
        <w:rPr>
          <w:rFonts w:ascii="Verdana" w:hAnsi="Verdana"/>
          <w:sz w:val="22"/>
        </w:rPr>
        <w:t>energía</w:t>
      </w:r>
    </w:p>
    <w:p w14:paraId="357E69CA" w14:textId="77777777" w:rsidR="000D266D" w:rsidRPr="00AB043E" w:rsidRDefault="000D266D" w:rsidP="000D266D">
      <w:pPr>
        <w:pStyle w:val="Prrafodelista"/>
        <w:numPr>
          <w:ilvl w:val="1"/>
          <w:numId w:val="2"/>
        </w:numPr>
        <w:spacing w:after="0" w:line="240" w:lineRule="auto"/>
        <w:ind w:left="1134"/>
        <w:jc w:val="both"/>
        <w:rPr>
          <w:rFonts w:ascii="Verdana" w:hAnsi="Verdana"/>
        </w:rPr>
      </w:pPr>
      <w:r w:rsidRPr="00AB043E">
        <w:rPr>
          <w:rFonts w:ascii="Verdana" w:hAnsi="Verdana"/>
        </w:rPr>
        <w:t>Adquisición de motores para generación de energía eléctrica para aprovechamiento del gas recuperado.</w:t>
      </w:r>
    </w:p>
    <w:p w14:paraId="4DAD39F5" w14:textId="77777777" w:rsidR="000D266D" w:rsidRPr="00AB043E" w:rsidRDefault="000D266D" w:rsidP="000D266D">
      <w:pPr>
        <w:pStyle w:val="Prrafodelista"/>
        <w:numPr>
          <w:ilvl w:val="1"/>
          <w:numId w:val="2"/>
        </w:numPr>
        <w:spacing w:after="0" w:line="240" w:lineRule="auto"/>
        <w:ind w:left="1134"/>
        <w:jc w:val="both"/>
        <w:rPr>
          <w:rFonts w:ascii="Verdana" w:hAnsi="Verdana"/>
        </w:rPr>
      </w:pPr>
      <w:r w:rsidRPr="00AB043E">
        <w:rPr>
          <w:rFonts w:ascii="Verdana" w:hAnsi="Verdana"/>
        </w:rPr>
        <w:t>Implementación del ciclo Rankine orgánico para recuperar calor residual en motores y turbinas.</w:t>
      </w:r>
    </w:p>
    <w:p w14:paraId="0995421A" w14:textId="77777777" w:rsidR="000D266D" w:rsidRPr="00AB043E" w:rsidRDefault="000D266D" w:rsidP="000D266D">
      <w:pPr>
        <w:pStyle w:val="Prrafodelista"/>
        <w:numPr>
          <w:ilvl w:val="1"/>
          <w:numId w:val="2"/>
        </w:numPr>
        <w:spacing w:after="0" w:line="240" w:lineRule="auto"/>
        <w:ind w:left="1134"/>
        <w:jc w:val="both"/>
        <w:rPr>
          <w:rFonts w:ascii="Verdana" w:hAnsi="Verdana"/>
        </w:rPr>
      </w:pPr>
      <w:r w:rsidRPr="00AB043E">
        <w:rPr>
          <w:rFonts w:ascii="Verdana" w:hAnsi="Verdana"/>
        </w:rPr>
        <w:t>Implementación del ciclo STIG para recuperar la energía de los gases de las turbinas de gas.</w:t>
      </w:r>
    </w:p>
    <w:p w14:paraId="3E15879B" w14:textId="77777777" w:rsidR="000D266D" w:rsidRPr="00AB043E" w:rsidRDefault="000D266D" w:rsidP="000D266D">
      <w:pPr>
        <w:pStyle w:val="Prrafodelista"/>
        <w:numPr>
          <w:ilvl w:val="1"/>
          <w:numId w:val="2"/>
        </w:numPr>
        <w:spacing w:after="0" w:line="240" w:lineRule="auto"/>
        <w:ind w:left="1134"/>
        <w:jc w:val="both"/>
        <w:rPr>
          <w:rFonts w:ascii="Verdana" w:hAnsi="Verdana"/>
        </w:rPr>
      </w:pPr>
      <w:r w:rsidRPr="00AB043E">
        <w:rPr>
          <w:rFonts w:ascii="Verdana" w:hAnsi="Verdana"/>
        </w:rPr>
        <w:t>Adquisición de equipos para la producción de energía eléctrica por caída de presión crudo.</w:t>
      </w:r>
    </w:p>
    <w:p w14:paraId="5B002CEF" w14:textId="77777777" w:rsidR="000D266D" w:rsidRPr="00CB727E" w:rsidRDefault="000D266D" w:rsidP="000D266D">
      <w:pPr>
        <w:pStyle w:val="Textoindependiente"/>
        <w:ind w:left="720"/>
        <w:jc w:val="both"/>
        <w:rPr>
          <w:rFonts w:ascii="Verdana" w:eastAsiaTheme="minorHAnsi" w:hAnsi="Verdana" w:cstheme="minorBidi"/>
          <w:kern w:val="2"/>
          <w:sz w:val="22"/>
          <w:szCs w:val="22"/>
          <w:lang w:val="es-CO"/>
          <w14:ligatures w14:val="standardContextual"/>
        </w:rPr>
      </w:pPr>
    </w:p>
    <w:p w14:paraId="30C8AEAF" w14:textId="77777777" w:rsidR="000D266D" w:rsidRPr="002B42A8" w:rsidRDefault="000D266D" w:rsidP="000D266D">
      <w:pPr>
        <w:pStyle w:val="Textoindependiente"/>
        <w:numPr>
          <w:ilvl w:val="0"/>
          <w:numId w:val="6"/>
        </w:numPr>
        <w:jc w:val="both"/>
        <w:rPr>
          <w:rFonts w:ascii="Verdana" w:eastAsiaTheme="minorHAnsi" w:hAnsi="Verdana" w:cstheme="minorBidi"/>
          <w:kern w:val="2"/>
          <w:sz w:val="22"/>
          <w:szCs w:val="22"/>
          <w:lang w:val="es-CO"/>
          <w14:ligatures w14:val="standardContextual"/>
        </w:rPr>
      </w:pPr>
      <w:r w:rsidRPr="00CB727E">
        <w:rPr>
          <w:rFonts w:ascii="Verdana" w:hAnsi="Verdana"/>
          <w:sz w:val="22"/>
        </w:rPr>
        <w:t>Recuperación</w:t>
      </w:r>
      <w:r w:rsidRPr="002B42A8">
        <w:rPr>
          <w:rFonts w:ascii="Verdana" w:eastAsiaTheme="minorHAnsi" w:hAnsi="Verdana" w:cstheme="minorBidi"/>
          <w:kern w:val="2"/>
          <w:sz w:val="22"/>
          <w:szCs w:val="22"/>
          <w:lang w:val="es-CO"/>
          <w14:ligatures w14:val="standardContextual"/>
        </w:rPr>
        <w:t xml:space="preserve"> de gas</w:t>
      </w:r>
    </w:p>
    <w:p w14:paraId="4350D29E" w14:textId="47EF7A24" w:rsidR="000D266D" w:rsidRDefault="000D266D" w:rsidP="00AE12AA">
      <w:pPr>
        <w:pStyle w:val="Prrafodelista"/>
        <w:numPr>
          <w:ilvl w:val="1"/>
          <w:numId w:val="2"/>
        </w:numPr>
        <w:spacing w:after="0" w:line="240" w:lineRule="auto"/>
        <w:ind w:left="1134"/>
        <w:jc w:val="both"/>
        <w:rPr>
          <w:rFonts w:ascii="Verdana" w:hAnsi="Verdana"/>
        </w:rPr>
      </w:pPr>
      <w:r w:rsidRPr="002B42A8">
        <w:rPr>
          <w:rFonts w:ascii="Verdana" w:hAnsi="Verdana"/>
        </w:rPr>
        <w:t>Adquisición de equipos para la recuperación de gas de tea y de hidrocarburos condensables.</w:t>
      </w:r>
    </w:p>
    <w:p w14:paraId="42CF5ACD" w14:textId="2EB22A59" w:rsidR="00BE588F" w:rsidRDefault="00BE588F" w:rsidP="00AE12AA">
      <w:pPr>
        <w:pStyle w:val="Prrafodelista"/>
        <w:numPr>
          <w:ilvl w:val="1"/>
          <w:numId w:val="2"/>
        </w:numPr>
        <w:spacing w:after="0" w:line="240" w:lineRule="auto"/>
        <w:ind w:left="1134"/>
        <w:jc w:val="both"/>
        <w:rPr>
          <w:rFonts w:ascii="Verdana" w:hAnsi="Verdana"/>
        </w:rPr>
      </w:pPr>
      <w:r w:rsidRPr="00BE588F">
        <w:rPr>
          <w:rFonts w:ascii="Verdana" w:hAnsi="Verdana"/>
        </w:rPr>
        <w:t>Adquisición de equipos de sustitución del control del vapor.</w:t>
      </w:r>
    </w:p>
    <w:p w14:paraId="746255F0" w14:textId="77777777" w:rsidR="00AE12AA" w:rsidRPr="00AE12AA" w:rsidRDefault="00AE12AA" w:rsidP="00AE12AA">
      <w:pPr>
        <w:pStyle w:val="Prrafodelista"/>
        <w:spacing w:after="0" w:line="240" w:lineRule="auto"/>
        <w:ind w:left="1134"/>
        <w:jc w:val="both"/>
        <w:rPr>
          <w:rFonts w:ascii="Verdana" w:hAnsi="Verdana"/>
        </w:rPr>
      </w:pPr>
    </w:p>
    <w:p w14:paraId="0EACC9F9" w14:textId="77777777" w:rsidR="000D266D" w:rsidRPr="002B42A8" w:rsidRDefault="000D266D" w:rsidP="000D266D">
      <w:pPr>
        <w:pStyle w:val="Prrafodelista"/>
        <w:numPr>
          <w:ilvl w:val="0"/>
          <w:numId w:val="1"/>
        </w:numPr>
        <w:spacing w:after="0" w:line="276" w:lineRule="auto"/>
        <w:jc w:val="both"/>
        <w:rPr>
          <w:rFonts w:ascii="Verdana" w:hAnsi="Verdana"/>
          <w:lang w:val="es-ES"/>
        </w:rPr>
      </w:pPr>
      <w:r w:rsidRPr="002B42A8">
        <w:rPr>
          <w:rFonts w:ascii="Verdana" w:hAnsi="Verdana"/>
          <w:lang w:val="es-ES"/>
        </w:rPr>
        <w:t>En el sector minero:</w:t>
      </w:r>
    </w:p>
    <w:p w14:paraId="1EC911C9" w14:textId="77777777" w:rsidR="000D266D" w:rsidRPr="00AB043E" w:rsidRDefault="000D266D" w:rsidP="00AB043E">
      <w:pPr>
        <w:spacing w:after="0" w:line="240" w:lineRule="auto"/>
        <w:jc w:val="both"/>
        <w:rPr>
          <w:rFonts w:ascii="Verdana" w:hAnsi="Verdana"/>
        </w:rPr>
      </w:pPr>
    </w:p>
    <w:p w14:paraId="22BBFC6D" w14:textId="77777777" w:rsidR="000D266D" w:rsidRPr="002B42A8" w:rsidRDefault="000D266D" w:rsidP="000D266D">
      <w:pPr>
        <w:pStyle w:val="Prrafodelista"/>
        <w:numPr>
          <w:ilvl w:val="0"/>
          <w:numId w:val="7"/>
        </w:numPr>
        <w:spacing w:after="0" w:line="240" w:lineRule="auto"/>
        <w:jc w:val="both"/>
        <w:rPr>
          <w:rFonts w:ascii="Verdana" w:hAnsi="Verdana"/>
          <w:lang w:val="es-ES"/>
        </w:rPr>
      </w:pPr>
      <w:r w:rsidRPr="002B42A8">
        <w:rPr>
          <w:rFonts w:ascii="Verdana" w:hAnsi="Verdana"/>
          <w:lang w:val="es-ES"/>
        </w:rPr>
        <w:t>Actualización de procesos en níquel</w:t>
      </w:r>
    </w:p>
    <w:p w14:paraId="20CFA21D"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equipos para la recuperación de calor o el gas residual.</w:t>
      </w:r>
    </w:p>
    <w:p w14:paraId="588AF512"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lastRenderedPageBreak/>
        <w:t>Adquisición de motores y variadores de alta eficiencia.</w:t>
      </w:r>
    </w:p>
    <w:p w14:paraId="65E898C4"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maquinaria amarilla eléctrica.</w:t>
      </w:r>
    </w:p>
    <w:p w14:paraId="27398041" w14:textId="77777777" w:rsidR="000D266D" w:rsidRPr="002B42A8" w:rsidRDefault="000D266D" w:rsidP="000D266D">
      <w:pPr>
        <w:pStyle w:val="Prrafodelista"/>
        <w:numPr>
          <w:ilvl w:val="1"/>
          <w:numId w:val="2"/>
        </w:numPr>
        <w:spacing w:after="0" w:line="240" w:lineRule="auto"/>
        <w:ind w:left="1134"/>
        <w:jc w:val="both"/>
        <w:rPr>
          <w:rFonts w:ascii="Verdana" w:hAnsi="Verdana"/>
          <w:lang w:val="es-ES"/>
        </w:rPr>
      </w:pPr>
      <w:r w:rsidRPr="00CB727E">
        <w:rPr>
          <w:rFonts w:ascii="Verdana" w:hAnsi="Verdana"/>
        </w:rPr>
        <w:t>Adquisición de equipos de optimización</w:t>
      </w:r>
      <w:r w:rsidRPr="002B42A8">
        <w:rPr>
          <w:rFonts w:ascii="Verdana" w:hAnsi="Verdana"/>
          <w:lang w:val="es-ES"/>
        </w:rPr>
        <w:t xml:space="preserve"> de la combustión.</w:t>
      </w:r>
    </w:p>
    <w:p w14:paraId="63FA0A6A" w14:textId="77777777" w:rsidR="000D266D" w:rsidRDefault="000D266D" w:rsidP="000D266D">
      <w:pPr>
        <w:pStyle w:val="Prrafodelista"/>
        <w:spacing w:after="0" w:line="240" w:lineRule="auto"/>
        <w:ind w:left="746"/>
        <w:jc w:val="both"/>
        <w:rPr>
          <w:rFonts w:ascii="Verdana" w:hAnsi="Verdana"/>
          <w:lang w:val="es-ES"/>
        </w:rPr>
      </w:pPr>
    </w:p>
    <w:p w14:paraId="0A6E6552" w14:textId="77777777" w:rsidR="000D266D" w:rsidRPr="002B42A8" w:rsidRDefault="000D266D" w:rsidP="000D266D">
      <w:pPr>
        <w:pStyle w:val="Prrafodelista"/>
        <w:numPr>
          <w:ilvl w:val="0"/>
          <w:numId w:val="7"/>
        </w:numPr>
        <w:spacing w:after="0" w:line="240" w:lineRule="auto"/>
        <w:jc w:val="both"/>
        <w:rPr>
          <w:rFonts w:ascii="Verdana" w:hAnsi="Verdana"/>
          <w:lang w:val="es-ES"/>
        </w:rPr>
      </w:pPr>
      <w:r w:rsidRPr="002B42A8">
        <w:rPr>
          <w:rFonts w:ascii="Verdana" w:hAnsi="Verdana"/>
          <w:lang w:val="es-ES"/>
        </w:rPr>
        <w:t>Actualización de procesos en carbón</w:t>
      </w:r>
    </w:p>
    <w:p w14:paraId="4831A1FA"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equipos para la recuperación de calor o el gas residual.</w:t>
      </w:r>
    </w:p>
    <w:p w14:paraId="331FCD96"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motores y variadores de alta eficiencia.</w:t>
      </w:r>
    </w:p>
    <w:p w14:paraId="661EBE32"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maquinaria amarilla eléctrica.</w:t>
      </w:r>
    </w:p>
    <w:p w14:paraId="447361AD" w14:textId="77777777" w:rsidR="000D266D" w:rsidRPr="002B42A8" w:rsidRDefault="000D266D" w:rsidP="000D266D">
      <w:pPr>
        <w:pStyle w:val="Prrafodelista"/>
        <w:numPr>
          <w:ilvl w:val="1"/>
          <w:numId w:val="2"/>
        </w:numPr>
        <w:spacing w:after="0" w:line="240" w:lineRule="auto"/>
        <w:ind w:left="1134"/>
        <w:jc w:val="both"/>
        <w:rPr>
          <w:rFonts w:ascii="Verdana" w:hAnsi="Verdana"/>
          <w:lang w:val="es-ES"/>
        </w:rPr>
      </w:pPr>
      <w:r w:rsidRPr="00CB727E">
        <w:rPr>
          <w:rFonts w:ascii="Verdana" w:hAnsi="Verdana"/>
        </w:rPr>
        <w:t>Adquisición</w:t>
      </w:r>
      <w:r w:rsidRPr="002B42A8">
        <w:rPr>
          <w:rFonts w:ascii="Verdana" w:hAnsi="Verdana"/>
          <w:lang w:val="es-ES"/>
        </w:rPr>
        <w:t xml:space="preserve"> de correas de transporte móviles o regenerativas.</w:t>
      </w:r>
    </w:p>
    <w:p w14:paraId="1976F7B3" w14:textId="77777777" w:rsidR="000D266D" w:rsidRDefault="000D266D" w:rsidP="000D266D">
      <w:pPr>
        <w:pStyle w:val="Prrafodelista"/>
        <w:spacing w:after="0" w:line="240" w:lineRule="auto"/>
        <w:ind w:left="746"/>
        <w:jc w:val="both"/>
        <w:rPr>
          <w:rFonts w:ascii="Verdana" w:hAnsi="Verdana"/>
          <w:lang w:val="es-ES"/>
        </w:rPr>
      </w:pPr>
    </w:p>
    <w:p w14:paraId="04095D4E" w14:textId="77777777" w:rsidR="000D266D" w:rsidRPr="002B42A8" w:rsidRDefault="000D266D" w:rsidP="000D266D">
      <w:pPr>
        <w:pStyle w:val="Prrafodelista"/>
        <w:numPr>
          <w:ilvl w:val="0"/>
          <w:numId w:val="7"/>
        </w:numPr>
        <w:spacing w:after="0" w:line="240" w:lineRule="auto"/>
        <w:jc w:val="both"/>
        <w:rPr>
          <w:rFonts w:ascii="Verdana" w:hAnsi="Verdana"/>
          <w:lang w:val="es-ES"/>
        </w:rPr>
      </w:pPr>
      <w:r w:rsidRPr="002B42A8">
        <w:rPr>
          <w:rFonts w:ascii="Verdana" w:hAnsi="Verdana"/>
          <w:lang w:val="es-ES"/>
        </w:rPr>
        <w:t>Actualización de procesos en agregados pétreos</w:t>
      </w:r>
    </w:p>
    <w:p w14:paraId="764D338D" w14:textId="45D42216"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 xml:space="preserve">Adquisición </w:t>
      </w:r>
      <w:r w:rsidR="00954024" w:rsidRPr="00954024">
        <w:rPr>
          <w:rFonts w:ascii="Verdana" w:hAnsi="Verdana"/>
        </w:rPr>
        <w:t>de bombas eléctricas</w:t>
      </w:r>
    </w:p>
    <w:p w14:paraId="0ABFAD99"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motores y variadores de alta eficiencia.</w:t>
      </w:r>
    </w:p>
    <w:p w14:paraId="76738658"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maquinaria amarilla eléctrica.</w:t>
      </w:r>
    </w:p>
    <w:p w14:paraId="48F5CDE9"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correas de transporte móviles o regenerativas.</w:t>
      </w:r>
    </w:p>
    <w:p w14:paraId="18E94BDF" w14:textId="77777777" w:rsidR="000D266D" w:rsidRPr="002B42A8" w:rsidRDefault="000D266D" w:rsidP="000D266D">
      <w:pPr>
        <w:spacing w:after="0" w:line="240" w:lineRule="auto"/>
        <w:jc w:val="both"/>
        <w:rPr>
          <w:rFonts w:ascii="Verdana" w:hAnsi="Verdana"/>
          <w:lang w:val="es-ES"/>
        </w:rPr>
      </w:pPr>
    </w:p>
    <w:p w14:paraId="491076E3" w14:textId="77777777" w:rsidR="000D266D" w:rsidRPr="002B42A8" w:rsidRDefault="000D266D" w:rsidP="000D266D">
      <w:pPr>
        <w:pStyle w:val="Prrafodelista"/>
        <w:widowControl w:val="0"/>
        <w:numPr>
          <w:ilvl w:val="0"/>
          <w:numId w:val="1"/>
        </w:numPr>
        <w:tabs>
          <w:tab w:val="left" w:pos="636"/>
        </w:tabs>
        <w:autoSpaceDE w:val="0"/>
        <w:autoSpaceDN w:val="0"/>
        <w:spacing w:after="0" w:line="240" w:lineRule="auto"/>
        <w:jc w:val="both"/>
        <w:rPr>
          <w:rFonts w:ascii="Verdana" w:hAnsi="Verdana"/>
          <w:lang w:val="es-ES"/>
        </w:rPr>
      </w:pPr>
      <w:r w:rsidRPr="002B42A8">
        <w:rPr>
          <w:rFonts w:ascii="Verdana" w:hAnsi="Verdana"/>
          <w:lang w:val="es-ES"/>
        </w:rPr>
        <w:t>Construcción sostenible:</w:t>
      </w:r>
    </w:p>
    <w:p w14:paraId="17ADCA3E" w14:textId="77777777" w:rsidR="000D266D" w:rsidRPr="002B42A8" w:rsidRDefault="000D266D" w:rsidP="000D266D">
      <w:pPr>
        <w:pStyle w:val="Textoindependiente"/>
        <w:jc w:val="both"/>
        <w:rPr>
          <w:rFonts w:ascii="Verdana" w:eastAsiaTheme="minorHAnsi" w:hAnsi="Verdana" w:cstheme="minorBidi"/>
          <w:kern w:val="2"/>
          <w:sz w:val="22"/>
          <w:szCs w:val="22"/>
          <w14:ligatures w14:val="standardContextual"/>
        </w:rPr>
      </w:pPr>
    </w:p>
    <w:p w14:paraId="013475F5" w14:textId="77777777" w:rsidR="000D266D" w:rsidRPr="002B42A8" w:rsidRDefault="000D266D" w:rsidP="000D266D">
      <w:pPr>
        <w:pStyle w:val="Textoindependiente"/>
        <w:numPr>
          <w:ilvl w:val="0"/>
          <w:numId w:val="8"/>
        </w:numPr>
        <w:jc w:val="both"/>
        <w:rPr>
          <w:rFonts w:ascii="Verdana" w:eastAsiaTheme="minorHAnsi" w:hAnsi="Verdana" w:cstheme="minorBidi"/>
          <w:kern w:val="2"/>
          <w:sz w:val="22"/>
          <w:szCs w:val="22"/>
          <w14:ligatures w14:val="standardContextual"/>
        </w:rPr>
      </w:pPr>
      <w:r w:rsidRPr="002B42A8">
        <w:rPr>
          <w:rFonts w:ascii="Verdana" w:eastAsiaTheme="minorHAnsi" w:hAnsi="Verdana" w:cstheme="minorBidi"/>
          <w:kern w:val="2"/>
          <w:sz w:val="22"/>
          <w:szCs w:val="22"/>
          <w14:ligatures w14:val="standardContextual"/>
        </w:rPr>
        <w:t>Medidas pasivas</w:t>
      </w:r>
    </w:p>
    <w:p w14:paraId="08B168EF" w14:textId="6D3A4D36" w:rsidR="00385FA7" w:rsidRDefault="00385FA7" w:rsidP="000D266D">
      <w:pPr>
        <w:pStyle w:val="Prrafodelista"/>
        <w:numPr>
          <w:ilvl w:val="1"/>
          <w:numId w:val="2"/>
        </w:numPr>
        <w:spacing w:after="0" w:line="240" w:lineRule="auto"/>
        <w:ind w:left="1134"/>
        <w:jc w:val="both"/>
        <w:rPr>
          <w:rFonts w:ascii="Verdana" w:hAnsi="Verdana"/>
        </w:rPr>
      </w:pPr>
      <w:r w:rsidRPr="00385FA7">
        <w:rPr>
          <w:rFonts w:ascii="Verdana" w:hAnsi="Verdana"/>
        </w:rPr>
        <w:t>Servicios de diseño bioclimático para el aprovechamiento de sol y viento</w:t>
      </w:r>
    </w:p>
    <w:p w14:paraId="10D547F8" w14:textId="7FFF6903" w:rsidR="00385FA7" w:rsidRPr="00385FA7" w:rsidRDefault="000D266D" w:rsidP="00385FA7">
      <w:pPr>
        <w:pStyle w:val="Prrafodelista"/>
        <w:numPr>
          <w:ilvl w:val="1"/>
          <w:numId w:val="2"/>
        </w:numPr>
        <w:spacing w:after="0" w:line="240" w:lineRule="auto"/>
        <w:ind w:left="1134"/>
        <w:jc w:val="both"/>
        <w:rPr>
          <w:rFonts w:ascii="Verdana" w:hAnsi="Verdana"/>
        </w:rPr>
      </w:pPr>
      <w:r w:rsidRPr="00CB727E">
        <w:rPr>
          <w:rFonts w:ascii="Verdana" w:hAnsi="Verdana"/>
        </w:rPr>
        <w:t>Adquisición de materiales o elementos para el aislamiento de cubierta y muros exteriores que permitan regular la temperatura al interior del edificio.</w:t>
      </w:r>
    </w:p>
    <w:p w14:paraId="2D8AF27A"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equipos y estructuras de control solar en vidrios.</w:t>
      </w:r>
    </w:p>
    <w:p w14:paraId="4684FA07" w14:textId="77777777" w:rsidR="000D266D" w:rsidRPr="002B42A8" w:rsidRDefault="000D266D" w:rsidP="000D266D">
      <w:pPr>
        <w:pStyle w:val="Prrafodelista"/>
        <w:numPr>
          <w:ilvl w:val="1"/>
          <w:numId w:val="2"/>
        </w:numPr>
        <w:spacing w:after="0" w:line="240" w:lineRule="auto"/>
        <w:ind w:left="1134"/>
        <w:jc w:val="both"/>
        <w:rPr>
          <w:rFonts w:ascii="Verdana" w:hAnsi="Verdana"/>
          <w:lang w:val="es-ES"/>
        </w:rPr>
      </w:pPr>
      <w:r w:rsidRPr="00CB727E">
        <w:rPr>
          <w:rFonts w:ascii="Verdana" w:hAnsi="Verdana"/>
        </w:rPr>
        <w:t>Adquisición</w:t>
      </w:r>
      <w:r w:rsidRPr="002B42A8">
        <w:rPr>
          <w:rFonts w:ascii="Verdana" w:hAnsi="Verdana"/>
          <w:lang w:val="es-ES"/>
        </w:rPr>
        <w:t xml:space="preserve"> de equipos para ventilación natural.</w:t>
      </w:r>
    </w:p>
    <w:p w14:paraId="7678B1DC" w14:textId="77777777" w:rsidR="000D266D" w:rsidRDefault="000D266D" w:rsidP="000D266D">
      <w:pPr>
        <w:pStyle w:val="Textoindependiente"/>
        <w:ind w:left="720"/>
        <w:jc w:val="both"/>
        <w:rPr>
          <w:rFonts w:ascii="Verdana" w:eastAsiaTheme="minorHAnsi" w:hAnsi="Verdana" w:cstheme="minorBidi"/>
          <w:kern w:val="2"/>
          <w:sz w:val="22"/>
          <w:szCs w:val="22"/>
          <w14:ligatures w14:val="standardContextual"/>
        </w:rPr>
      </w:pPr>
    </w:p>
    <w:p w14:paraId="0F4C4487" w14:textId="77777777" w:rsidR="000D266D" w:rsidRPr="002B42A8" w:rsidRDefault="000D266D" w:rsidP="000D266D">
      <w:pPr>
        <w:pStyle w:val="Textoindependiente"/>
        <w:numPr>
          <w:ilvl w:val="0"/>
          <w:numId w:val="8"/>
        </w:numPr>
        <w:jc w:val="both"/>
        <w:rPr>
          <w:rFonts w:ascii="Verdana" w:eastAsiaTheme="minorHAnsi" w:hAnsi="Verdana" w:cstheme="minorBidi"/>
          <w:kern w:val="2"/>
          <w:sz w:val="22"/>
          <w:szCs w:val="22"/>
          <w14:ligatures w14:val="standardContextual"/>
        </w:rPr>
      </w:pPr>
      <w:r w:rsidRPr="002B42A8">
        <w:rPr>
          <w:rFonts w:ascii="Verdana" w:eastAsiaTheme="minorHAnsi" w:hAnsi="Verdana" w:cstheme="minorBidi"/>
          <w:kern w:val="2"/>
          <w:sz w:val="22"/>
          <w:szCs w:val="22"/>
          <w14:ligatures w14:val="standardContextual"/>
        </w:rPr>
        <w:t>Medidas activas</w:t>
      </w:r>
    </w:p>
    <w:p w14:paraId="686F03BE" w14:textId="24711E33" w:rsidR="000D266D" w:rsidRDefault="000D266D" w:rsidP="005633AB">
      <w:pPr>
        <w:pStyle w:val="Prrafodelista"/>
        <w:numPr>
          <w:ilvl w:val="1"/>
          <w:numId w:val="2"/>
        </w:numPr>
        <w:spacing w:after="0" w:line="240" w:lineRule="auto"/>
        <w:ind w:left="1134"/>
        <w:jc w:val="both"/>
        <w:rPr>
          <w:rFonts w:ascii="Verdana" w:hAnsi="Verdana"/>
        </w:rPr>
      </w:pPr>
      <w:r w:rsidRPr="00CB727E">
        <w:rPr>
          <w:rFonts w:ascii="Verdana" w:hAnsi="Verdana"/>
        </w:rPr>
        <w:t>Adquisición de equipos de control de iluminación en zonas comunes.</w:t>
      </w:r>
    </w:p>
    <w:p w14:paraId="6D62E620" w14:textId="488A300B" w:rsidR="00085737" w:rsidRPr="005633AB" w:rsidRDefault="00085737" w:rsidP="005633AB">
      <w:pPr>
        <w:pStyle w:val="Prrafodelista"/>
        <w:numPr>
          <w:ilvl w:val="1"/>
          <w:numId w:val="2"/>
        </w:numPr>
        <w:spacing w:after="0" w:line="240" w:lineRule="auto"/>
        <w:ind w:left="1134"/>
        <w:jc w:val="both"/>
        <w:rPr>
          <w:rFonts w:ascii="Verdana" w:hAnsi="Verdana"/>
        </w:rPr>
      </w:pPr>
      <w:r w:rsidRPr="00085737">
        <w:rPr>
          <w:rFonts w:ascii="Verdana" w:hAnsi="Verdana"/>
        </w:rPr>
        <w:t>Adquisición de sistemas de medición y control de aire acondicionado.</w:t>
      </w:r>
    </w:p>
    <w:p w14:paraId="05EF7DA6" w14:textId="77777777" w:rsidR="000D266D" w:rsidRPr="00CB727E" w:rsidRDefault="000D266D" w:rsidP="000D266D">
      <w:pPr>
        <w:pStyle w:val="Prrafodelista"/>
        <w:numPr>
          <w:ilvl w:val="1"/>
          <w:numId w:val="2"/>
        </w:numPr>
        <w:spacing w:after="0" w:line="240" w:lineRule="auto"/>
        <w:ind w:left="1134"/>
        <w:jc w:val="both"/>
        <w:rPr>
          <w:rFonts w:ascii="Verdana" w:hAnsi="Verdana"/>
        </w:rPr>
      </w:pPr>
      <w:r w:rsidRPr="00CB727E">
        <w:rPr>
          <w:rFonts w:ascii="Verdana" w:hAnsi="Verdana"/>
        </w:rPr>
        <w:t>Adquisición de ascensores, escalaras eléctricas y sistemas de bombeo.</w:t>
      </w:r>
    </w:p>
    <w:p w14:paraId="4FB3F2D0" w14:textId="77777777" w:rsidR="000D266D" w:rsidRPr="002B42A8" w:rsidRDefault="000D266D" w:rsidP="000D266D">
      <w:pPr>
        <w:spacing w:after="0" w:line="240" w:lineRule="auto"/>
        <w:jc w:val="both"/>
        <w:rPr>
          <w:rFonts w:ascii="Verdana" w:hAnsi="Verdana"/>
        </w:rPr>
      </w:pPr>
    </w:p>
    <w:p w14:paraId="45770787" w14:textId="77777777" w:rsidR="000D266D" w:rsidRPr="002B42A8" w:rsidRDefault="000D266D" w:rsidP="000D266D">
      <w:pPr>
        <w:pStyle w:val="Prrafodelista"/>
        <w:widowControl w:val="0"/>
        <w:numPr>
          <w:ilvl w:val="0"/>
          <w:numId w:val="1"/>
        </w:numPr>
        <w:tabs>
          <w:tab w:val="left" w:pos="540"/>
        </w:tabs>
        <w:autoSpaceDE w:val="0"/>
        <w:autoSpaceDN w:val="0"/>
        <w:spacing w:after="0" w:line="240" w:lineRule="auto"/>
        <w:jc w:val="both"/>
        <w:rPr>
          <w:rFonts w:ascii="Verdana" w:hAnsi="Verdana"/>
          <w:lang w:val="es-ES"/>
        </w:rPr>
      </w:pPr>
      <w:r w:rsidRPr="002B42A8">
        <w:rPr>
          <w:rFonts w:ascii="Verdana" w:hAnsi="Verdana"/>
          <w:lang w:val="es-ES"/>
        </w:rPr>
        <w:t>Almacenamiento de energía eléctrica:</w:t>
      </w:r>
    </w:p>
    <w:p w14:paraId="0268AA73" w14:textId="77777777" w:rsidR="000D266D" w:rsidRPr="002B42A8" w:rsidRDefault="000D266D" w:rsidP="000D266D">
      <w:pPr>
        <w:pStyle w:val="Textoindependiente"/>
        <w:jc w:val="both"/>
        <w:rPr>
          <w:rFonts w:ascii="Verdana" w:eastAsiaTheme="minorHAnsi" w:hAnsi="Verdana" w:cstheme="minorBidi"/>
          <w:kern w:val="2"/>
          <w:sz w:val="22"/>
          <w:szCs w:val="22"/>
          <w14:ligatures w14:val="standardContextual"/>
        </w:rPr>
      </w:pPr>
    </w:p>
    <w:p w14:paraId="045FC08B" w14:textId="77777777" w:rsidR="000D266D" w:rsidRPr="002B42A8" w:rsidRDefault="000D266D" w:rsidP="000D266D">
      <w:pPr>
        <w:pStyle w:val="Textoindependiente"/>
        <w:numPr>
          <w:ilvl w:val="0"/>
          <w:numId w:val="9"/>
        </w:numPr>
        <w:jc w:val="both"/>
        <w:rPr>
          <w:rFonts w:ascii="Verdana" w:eastAsiaTheme="minorHAnsi" w:hAnsi="Verdana" w:cstheme="minorBidi"/>
          <w:kern w:val="2"/>
          <w:sz w:val="22"/>
          <w:szCs w:val="22"/>
          <w14:ligatures w14:val="standardContextual"/>
        </w:rPr>
      </w:pPr>
      <w:r w:rsidRPr="002B42A8">
        <w:rPr>
          <w:rFonts w:ascii="Verdana" w:eastAsiaTheme="minorHAnsi" w:hAnsi="Verdana" w:cstheme="minorBidi"/>
          <w:kern w:val="2"/>
          <w:sz w:val="22"/>
          <w:szCs w:val="22"/>
          <w14:ligatures w14:val="standardContextual"/>
        </w:rPr>
        <w:t>Almacenamiento de energía eléctrica</w:t>
      </w:r>
    </w:p>
    <w:p w14:paraId="686A41E7" w14:textId="77777777" w:rsidR="000D266D" w:rsidRPr="002B42A8" w:rsidRDefault="000D266D" w:rsidP="000D266D">
      <w:pPr>
        <w:pStyle w:val="Prrafodelista"/>
        <w:numPr>
          <w:ilvl w:val="1"/>
          <w:numId w:val="2"/>
        </w:numPr>
        <w:spacing w:after="0" w:line="240" w:lineRule="auto"/>
        <w:ind w:left="1134"/>
        <w:jc w:val="both"/>
        <w:rPr>
          <w:rFonts w:ascii="Verdana" w:hAnsi="Verdana"/>
          <w:lang w:val="es-ES"/>
        </w:rPr>
      </w:pPr>
      <w:r w:rsidRPr="002B42A8">
        <w:rPr>
          <w:rFonts w:ascii="Verdana" w:hAnsi="Verdana"/>
          <w:lang w:val="es-ES"/>
        </w:rPr>
        <w:t>Adquisición de sistemas de almacenamiento de energía eléctrica para reducir la necesidad de generación térmica fuera de mérito.</w:t>
      </w:r>
    </w:p>
    <w:p w14:paraId="4F6F2E99" w14:textId="77777777" w:rsidR="000D266D" w:rsidRPr="00463E73" w:rsidRDefault="000D266D" w:rsidP="000D266D">
      <w:pPr>
        <w:spacing w:after="0" w:line="240" w:lineRule="auto"/>
        <w:ind w:left="1106"/>
        <w:jc w:val="both"/>
        <w:rPr>
          <w:rFonts w:ascii="Verdana" w:hAnsi="Verdana"/>
          <w:lang w:val="es-ES"/>
        </w:rPr>
      </w:pPr>
    </w:p>
    <w:p w14:paraId="775B7F84" w14:textId="77777777" w:rsidR="000D266D" w:rsidRPr="002B42A8" w:rsidRDefault="000D266D" w:rsidP="000D266D">
      <w:pPr>
        <w:pStyle w:val="Prrafodelista"/>
        <w:widowControl w:val="0"/>
        <w:numPr>
          <w:ilvl w:val="0"/>
          <w:numId w:val="1"/>
        </w:numPr>
        <w:tabs>
          <w:tab w:val="left" w:pos="589"/>
        </w:tabs>
        <w:autoSpaceDE w:val="0"/>
        <w:autoSpaceDN w:val="0"/>
        <w:spacing w:after="0" w:line="240" w:lineRule="auto"/>
        <w:jc w:val="both"/>
        <w:rPr>
          <w:rFonts w:ascii="Verdana" w:hAnsi="Verdana"/>
          <w:lang w:val="es-ES"/>
        </w:rPr>
      </w:pPr>
      <w:r w:rsidRPr="002B42A8">
        <w:rPr>
          <w:rFonts w:ascii="Verdana" w:hAnsi="Verdana"/>
          <w:lang w:val="es-ES"/>
        </w:rPr>
        <w:t>Distritos térmicos:</w:t>
      </w:r>
    </w:p>
    <w:p w14:paraId="0C37E64A" w14:textId="77777777" w:rsidR="000D266D" w:rsidRPr="002B42A8" w:rsidRDefault="000D266D" w:rsidP="000D266D">
      <w:pPr>
        <w:pStyle w:val="Textoindependiente"/>
        <w:jc w:val="both"/>
        <w:rPr>
          <w:rFonts w:ascii="Verdana" w:eastAsiaTheme="minorHAnsi" w:hAnsi="Verdana" w:cstheme="minorBidi"/>
          <w:kern w:val="2"/>
          <w:sz w:val="22"/>
          <w:szCs w:val="22"/>
          <w14:ligatures w14:val="standardContextual"/>
        </w:rPr>
      </w:pPr>
    </w:p>
    <w:p w14:paraId="578A57C2" w14:textId="77777777" w:rsidR="000D266D" w:rsidRPr="002B42A8" w:rsidRDefault="000D266D" w:rsidP="000D266D">
      <w:pPr>
        <w:pStyle w:val="Textoindependiente"/>
        <w:numPr>
          <w:ilvl w:val="0"/>
          <w:numId w:val="9"/>
        </w:numPr>
        <w:jc w:val="both"/>
        <w:rPr>
          <w:rFonts w:ascii="Verdana" w:eastAsiaTheme="minorHAnsi" w:hAnsi="Verdana" w:cstheme="minorBidi"/>
          <w:kern w:val="2"/>
          <w:sz w:val="22"/>
          <w:szCs w:val="22"/>
          <w14:ligatures w14:val="standardContextual"/>
        </w:rPr>
      </w:pPr>
      <w:r w:rsidRPr="002B42A8">
        <w:rPr>
          <w:rFonts w:ascii="Verdana" w:eastAsiaTheme="minorHAnsi" w:hAnsi="Verdana" w:cstheme="minorBidi"/>
          <w:kern w:val="2"/>
          <w:sz w:val="22"/>
          <w:szCs w:val="22"/>
          <w14:ligatures w14:val="standardContextual"/>
        </w:rPr>
        <w:t>Climatización</w:t>
      </w:r>
    </w:p>
    <w:p w14:paraId="7C9B5E20" w14:textId="279FA516" w:rsidR="00505C7A" w:rsidRPr="007145AA" w:rsidRDefault="000D266D" w:rsidP="00505C7A">
      <w:pPr>
        <w:pStyle w:val="Prrafodelista"/>
        <w:numPr>
          <w:ilvl w:val="1"/>
          <w:numId w:val="2"/>
        </w:numPr>
        <w:spacing w:after="0" w:line="240" w:lineRule="auto"/>
        <w:ind w:left="1134"/>
        <w:jc w:val="both"/>
        <w:rPr>
          <w:rFonts w:ascii="Verdana" w:hAnsi="Verdana"/>
          <w:lang w:val="es-ES"/>
        </w:rPr>
      </w:pPr>
      <w:r w:rsidRPr="002B42A8">
        <w:rPr>
          <w:rFonts w:ascii="Verdana" w:hAnsi="Verdana"/>
          <w:lang w:val="es-ES"/>
        </w:rPr>
        <w:t>Desarrollo de distritos térmicos</w:t>
      </w:r>
    </w:p>
    <w:p w14:paraId="7618438C" w14:textId="77777777" w:rsidR="001464D6" w:rsidRDefault="001464D6" w:rsidP="00D45C90">
      <w:pPr>
        <w:spacing w:line="240" w:lineRule="auto"/>
        <w:jc w:val="both"/>
        <w:rPr>
          <w:rFonts w:ascii="Verdana" w:hAnsi="Verdana"/>
        </w:rPr>
      </w:pPr>
    </w:p>
    <w:p w14:paraId="2371EAFE" w14:textId="658B3B9A" w:rsidR="001426EA" w:rsidRPr="00E668F8" w:rsidRDefault="001426EA" w:rsidP="00D45C90">
      <w:pPr>
        <w:spacing w:line="240" w:lineRule="auto"/>
        <w:jc w:val="both"/>
        <w:rPr>
          <w:rFonts w:ascii="Verdana" w:hAnsi="Verdana"/>
        </w:rPr>
      </w:pPr>
      <w:r w:rsidRPr="00E668F8">
        <w:rPr>
          <w:rFonts w:ascii="Verdana" w:hAnsi="Verdana"/>
          <w:b/>
          <w:bCs/>
        </w:rPr>
        <w:t>Artículo 3</w:t>
      </w:r>
      <w:r w:rsidRPr="00E668F8">
        <w:rPr>
          <w:rFonts w:ascii="Verdana" w:hAnsi="Verdana"/>
        </w:rPr>
        <w:t xml:space="preserve">. </w:t>
      </w:r>
      <w:r w:rsidRPr="00E668F8">
        <w:rPr>
          <w:rFonts w:ascii="Verdana" w:hAnsi="Verdana"/>
          <w:b/>
          <w:bCs/>
        </w:rPr>
        <w:t xml:space="preserve">Certificado de la UPME. </w:t>
      </w:r>
      <w:ins w:id="3" w:author="giam piero fava" w:date="2025-12-17T17:19:00Z" w16du:dateUtc="2025-12-17T22:19:00Z">
        <w:r w:rsidR="00E16EC3" w:rsidRPr="00E16EC3">
          <w:rPr>
            <w:rFonts w:ascii="Verdana" w:hAnsi="Verdana"/>
          </w:rPr>
          <w:t xml:space="preserve">Para solicitar la certificación del beneficio ambiental por parte de la Autoridad Nacional de Licencias Ambientales (ANLA), se deberá presentar el certificado emitido por la Unidad de Planeación Minero Energética (UPME) en el que conste que las medidas y acciones del proyecto se enmarcan en las medidas y acciones de eficiencia energética sectoriales priorizadas por el PAI PROURE 2022 – 2030, adoptado mediante la Resolución MME 40156 de 2022, y en el Anexo 2 de la Resolución UPME 135 de 2025 y </w:t>
        </w:r>
        <w:r w:rsidR="00E16EC3" w:rsidRPr="00E16EC3">
          <w:rPr>
            <w:rFonts w:ascii="Verdana" w:hAnsi="Verdana"/>
          </w:rPr>
          <w:lastRenderedPageBreak/>
          <w:t>aquellas normas que lo modifiquen, adicionen o sustituyan, así como los demás documentos y requisitos señalados en la Resolución 509 de 2018, o la norma que la modifique, sustituya o derogue.</w:t>
        </w:r>
      </w:ins>
      <w:del w:id="4" w:author="giam piero fava" w:date="2025-12-17T17:19:00Z" w16du:dateUtc="2025-12-17T22:19:00Z">
        <w:r w:rsidRPr="00E668F8" w:rsidDel="00E16EC3">
          <w:rPr>
            <w:rFonts w:ascii="Verdana" w:hAnsi="Verdana"/>
          </w:rPr>
          <w:delText>Para solicitar la certificación del beneficio ambiental por parte de la Autoridad Nacional de Licencias Ambientales (ANLA), se deberá presentar el certificado emitido por la Unidad de Planeación Minero Energética (UPME) en el que conste que las medidas y acciones del proyecto se enmarcan en las medidas y acciones de eficiencia energética sectoriales priorizadas por el PAI PROURE 2022 – 2030, adoptado mediante la Resolución MME 40156 de 2022, y en el Anexo 2 de la Resolución UPME 135 de 2025 y aquellas normas que lo modifiquen, adicionen o sustituyan.</w:delText>
        </w:r>
      </w:del>
    </w:p>
    <w:p w14:paraId="1BE44AA5" w14:textId="3D6129B4" w:rsidR="001464D6" w:rsidRDefault="001464D6" w:rsidP="00D45C90">
      <w:pPr>
        <w:spacing w:line="240" w:lineRule="auto"/>
        <w:jc w:val="both"/>
        <w:rPr>
          <w:rFonts w:ascii="Verdana" w:hAnsi="Verdana"/>
        </w:rPr>
      </w:pPr>
      <w:r>
        <w:rPr>
          <w:rFonts w:ascii="Verdana" w:hAnsi="Verdana"/>
          <w:b/>
        </w:rPr>
        <w:t xml:space="preserve">Artículo </w:t>
      </w:r>
      <w:r w:rsidR="00B05C8F">
        <w:rPr>
          <w:rFonts w:ascii="Verdana" w:hAnsi="Verdana"/>
          <w:b/>
        </w:rPr>
        <w:t>4</w:t>
      </w:r>
      <w:r>
        <w:rPr>
          <w:rFonts w:ascii="Verdana" w:hAnsi="Verdana"/>
          <w:b/>
        </w:rPr>
        <w:t>. Vigencia.</w:t>
      </w:r>
      <w:r>
        <w:rPr>
          <w:rFonts w:ascii="Verdana" w:hAnsi="Verdana"/>
        </w:rPr>
        <w:t xml:space="preserve"> </w:t>
      </w:r>
      <w:r w:rsidR="000D266D" w:rsidRPr="002B42A8">
        <w:rPr>
          <w:rFonts w:ascii="Verdana" w:hAnsi="Verdana"/>
        </w:rPr>
        <w:t>La presente Resolución rige a partir su publicación</w:t>
      </w:r>
      <w:r w:rsidR="000D266D">
        <w:rPr>
          <w:rFonts w:ascii="Verdana" w:hAnsi="Verdana"/>
        </w:rPr>
        <w:t xml:space="preserve"> en el Diario Oficial</w:t>
      </w:r>
      <w:r w:rsidR="00AA5097">
        <w:rPr>
          <w:rFonts w:ascii="Verdana" w:hAnsi="Verdana"/>
        </w:rPr>
        <w:t>,</w:t>
      </w:r>
      <w:r w:rsidR="00404357">
        <w:rPr>
          <w:rFonts w:ascii="Verdana" w:hAnsi="Verdana"/>
        </w:rPr>
        <w:t xml:space="preserve"> y</w:t>
      </w:r>
      <w:r w:rsidR="00AA5097" w:rsidRPr="00AA5097">
        <w:rPr>
          <w:rFonts w:ascii="Verdana" w:hAnsi="Verdana"/>
        </w:rPr>
        <w:t xml:space="preserve"> </w:t>
      </w:r>
      <w:r w:rsidR="001B30A5">
        <w:rPr>
          <w:rFonts w:ascii="Verdana" w:hAnsi="Verdana"/>
        </w:rPr>
        <w:t>d</w:t>
      </w:r>
      <w:r w:rsidR="001B30A5" w:rsidRPr="001B30A5">
        <w:rPr>
          <w:rFonts w:ascii="Verdana" w:hAnsi="Verdana"/>
        </w:rPr>
        <w:t xml:space="preserve">eroga la </w:t>
      </w:r>
      <w:r w:rsidR="008F1ACF">
        <w:rPr>
          <w:rFonts w:ascii="Verdana" w:hAnsi="Verdana"/>
        </w:rPr>
        <w:t>R</w:t>
      </w:r>
      <w:r w:rsidR="001B30A5" w:rsidRPr="001B30A5">
        <w:rPr>
          <w:rFonts w:ascii="Verdana" w:hAnsi="Verdana"/>
        </w:rPr>
        <w:t>esolución 3</w:t>
      </w:r>
      <w:r w:rsidR="008F1ACF">
        <w:rPr>
          <w:rFonts w:ascii="Verdana" w:hAnsi="Verdana"/>
        </w:rPr>
        <w:t>6</w:t>
      </w:r>
      <w:r w:rsidR="001B30A5" w:rsidRPr="001B30A5">
        <w:rPr>
          <w:rFonts w:ascii="Verdana" w:hAnsi="Verdana"/>
        </w:rPr>
        <w:t xml:space="preserve">7 de 2018, por la cual se aplicaron los articulo 1 a 3 de la </w:t>
      </w:r>
      <w:r w:rsidR="008F1ACF">
        <w:rPr>
          <w:rFonts w:ascii="Verdana" w:hAnsi="Verdana"/>
        </w:rPr>
        <w:t>R</w:t>
      </w:r>
      <w:r w:rsidR="001B30A5" w:rsidRPr="001B30A5">
        <w:rPr>
          <w:rFonts w:ascii="Verdana" w:hAnsi="Verdana"/>
        </w:rPr>
        <w:t>esolución 1988 de 2017, en lo relacionado con el literal e) del artículo 1.2.1.18.54 del Decreto 1625 de 2016, para el incentivo de descuento del impuesto sobre la renta.</w:t>
      </w:r>
    </w:p>
    <w:p w14:paraId="6E84F9C8" w14:textId="77777777" w:rsidR="00817CE5" w:rsidRDefault="00817CE5" w:rsidP="00D45C90">
      <w:pPr>
        <w:spacing w:line="240" w:lineRule="auto"/>
        <w:jc w:val="both"/>
        <w:rPr>
          <w:rFonts w:ascii="Verdana" w:hAnsi="Verdana"/>
        </w:rPr>
      </w:pPr>
    </w:p>
    <w:p w14:paraId="1ACAC261" w14:textId="61275B73" w:rsidR="000127C0" w:rsidRDefault="001464D6" w:rsidP="00D45C90">
      <w:pPr>
        <w:spacing w:line="240" w:lineRule="auto"/>
        <w:jc w:val="both"/>
        <w:rPr>
          <w:rFonts w:ascii="Verdana" w:hAnsi="Verdana"/>
        </w:rPr>
      </w:pPr>
      <w:r>
        <w:rPr>
          <w:rFonts w:ascii="Verdana" w:hAnsi="Verdana"/>
        </w:rPr>
        <w:t xml:space="preserve">Dada en Bogotá, D.C., a los </w:t>
      </w:r>
      <w:proofErr w:type="spellStart"/>
      <w:r w:rsidR="00BE0577">
        <w:rPr>
          <w:rFonts w:ascii="Verdana" w:hAnsi="Verdana"/>
        </w:rPr>
        <w:t>xxx</w:t>
      </w:r>
      <w:proofErr w:type="spellEnd"/>
      <w:r>
        <w:rPr>
          <w:rFonts w:ascii="Verdana" w:hAnsi="Verdana"/>
        </w:rPr>
        <w:t xml:space="preserve"> </w:t>
      </w:r>
      <w:proofErr w:type="gramStart"/>
      <w:r>
        <w:rPr>
          <w:rFonts w:ascii="Verdana" w:hAnsi="Verdana"/>
        </w:rPr>
        <w:t>(</w:t>
      </w:r>
      <w:r w:rsidR="00BE0577">
        <w:rPr>
          <w:rFonts w:ascii="Verdana" w:hAnsi="Verdana"/>
        </w:rPr>
        <w:t xml:space="preserve">  </w:t>
      </w:r>
      <w:proofErr w:type="gramEnd"/>
      <w:r w:rsidR="00BE0577">
        <w:rPr>
          <w:rFonts w:ascii="Verdana" w:hAnsi="Verdana"/>
        </w:rPr>
        <w:t xml:space="preserve"> </w:t>
      </w:r>
      <w:r>
        <w:rPr>
          <w:rFonts w:ascii="Verdana" w:hAnsi="Verdana"/>
        </w:rPr>
        <w:t xml:space="preserve">) días del mes de </w:t>
      </w:r>
      <w:r w:rsidR="00BE0577">
        <w:rPr>
          <w:rFonts w:ascii="Verdana" w:hAnsi="Verdana"/>
        </w:rPr>
        <w:t>_____</w:t>
      </w:r>
      <w:r>
        <w:rPr>
          <w:rFonts w:ascii="Verdana" w:hAnsi="Verdana"/>
        </w:rPr>
        <w:t xml:space="preserve"> </w:t>
      </w:r>
      <w:proofErr w:type="spellStart"/>
      <w:r>
        <w:rPr>
          <w:rFonts w:ascii="Verdana" w:hAnsi="Verdana"/>
        </w:rPr>
        <w:t>de</w:t>
      </w:r>
      <w:proofErr w:type="spellEnd"/>
      <w:r>
        <w:rPr>
          <w:rFonts w:ascii="Verdana" w:hAnsi="Verdana"/>
        </w:rPr>
        <w:t xml:space="preserve"> 202</w:t>
      </w:r>
      <w:r w:rsidR="00BE0577">
        <w:rPr>
          <w:rFonts w:ascii="Verdana" w:hAnsi="Verdana"/>
        </w:rPr>
        <w:t>___</w:t>
      </w:r>
      <w:r>
        <w:rPr>
          <w:rFonts w:ascii="Verdana" w:hAnsi="Verdana"/>
        </w:rPr>
        <w:t>.</w:t>
      </w:r>
    </w:p>
    <w:p w14:paraId="5E6C51D6" w14:textId="77777777" w:rsidR="001464D6" w:rsidRDefault="001464D6" w:rsidP="00D45C90">
      <w:pPr>
        <w:spacing w:line="240" w:lineRule="auto"/>
        <w:jc w:val="both"/>
        <w:rPr>
          <w:rFonts w:ascii="Verdana" w:hAnsi="Verdana"/>
        </w:rPr>
      </w:pPr>
    </w:p>
    <w:p w14:paraId="7C8C743A" w14:textId="303614CE" w:rsidR="001464D6" w:rsidRDefault="001464D6" w:rsidP="00D45C90">
      <w:pPr>
        <w:spacing w:line="240" w:lineRule="auto"/>
        <w:jc w:val="center"/>
        <w:rPr>
          <w:rFonts w:ascii="Verdana" w:hAnsi="Verdana"/>
          <w:b/>
        </w:rPr>
      </w:pPr>
      <w:r>
        <w:rPr>
          <w:rFonts w:ascii="Verdana" w:hAnsi="Verdana"/>
          <w:b/>
        </w:rPr>
        <w:t>PUBLÍQUESE, Y CÚMPLASE</w:t>
      </w:r>
    </w:p>
    <w:p w14:paraId="3115BC98" w14:textId="77777777" w:rsidR="001464D6" w:rsidRDefault="001464D6" w:rsidP="00D45C90">
      <w:pPr>
        <w:spacing w:line="240" w:lineRule="auto"/>
        <w:rPr>
          <w:rFonts w:ascii="Verdana" w:hAnsi="Verdana"/>
          <w:b/>
        </w:rPr>
      </w:pPr>
    </w:p>
    <w:p w14:paraId="02F99016" w14:textId="77777777" w:rsidR="00972803" w:rsidRDefault="00972803" w:rsidP="00D45C90">
      <w:pPr>
        <w:spacing w:line="240" w:lineRule="auto"/>
        <w:rPr>
          <w:rFonts w:ascii="Verdana" w:hAnsi="Verdana"/>
          <w:b/>
        </w:rPr>
      </w:pPr>
    </w:p>
    <w:p w14:paraId="04E280B1" w14:textId="77777777" w:rsidR="002F7917" w:rsidRDefault="002F7917" w:rsidP="00D45C90">
      <w:pPr>
        <w:spacing w:line="240" w:lineRule="auto"/>
        <w:rPr>
          <w:rFonts w:ascii="Verdana" w:hAnsi="Verdana"/>
          <w:b/>
        </w:rPr>
      </w:pPr>
    </w:p>
    <w:tbl>
      <w:tblPr>
        <w:tblStyle w:val="Tablaconcuadrcula"/>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536"/>
      </w:tblGrid>
      <w:tr w:rsidR="001464D6" w14:paraId="4ED10E36" w14:textId="77777777" w:rsidTr="001464D6">
        <w:tc>
          <w:tcPr>
            <w:tcW w:w="4390" w:type="dxa"/>
          </w:tcPr>
          <w:p w14:paraId="7691F670" w14:textId="19D6FA87" w:rsidR="00B73DC9" w:rsidRPr="002B42A8" w:rsidRDefault="00F5689E" w:rsidP="00B73DC9">
            <w:pPr>
              <w:spacing w:line="240" w:lineRule="auto"/>
              <w:rPr>
                <w:rFonts w:ascii="Verdana" w:hAnsi="Verdana"/>
                <w:b/>
              </w:rPr>
            </w:pPr>
            <w:r>
              <w:rPr>
                <w:rFonts w:ascii="Verdana" w:hAnsi="Verdana"/>
                <w:b/>
              </w:rPr>
              <w:t>IRENE V</w:t>
            </w:r>
            <w:r w:rsidR="00332227">
              <w:rPr>
                <w:rFonts w:ascii="Verdana" w:hAnsi="Verdana"/>
                <w:b/>
              </w:rPr>
              <w:t>É</w:t>
            </w:r>
            <w:r>
              <w:rPr>
                <w:rFonts w:ascii="Verdana" w:hAnsi="Verdana"/>
                <w:b/>
              </w:rPr>
              <w:t>LEZ</w:t>
            </w:r>
            <w:r w:rsidR="00332227">
              <w:rPr>
                <w:rFonts w:ascii="Verdana" w:hAnsi="Verdana"/>
                <w:b/>
              </w:rPr>
              <w:t xml:space="preserve"> TORRES</w:t>
            </w:r>
          </w:p>
          <w:p w14:paraId="5D7CFA72" w14:textId="3EAA838E" w:rsidR="00B73DC9" w:rsidRPr="00B73DC9" w:rsidRDefault="00B73DC9" w:rsidP="00B73DC9">
            <w:pPr>
              <w:spacing w:line="240" w:lineRule="auto"/>
              <w:rPr>
                <w:rFonts w:ascii="Verdana" w:hAnsi="Verdana"/>
                <w:lang w:val="es-ES"/>
              </w:rPr>
            </w:pPr>
            <w:r w:rsidRPr="00B73DC9">
              <w:rPr>
                <w:rFonts w:ascii="Verdana" w:hAnsi="Verdana"/>
                <w:lang w:val="es-ES"/>
              </w:rPr>
              <w:t xml:space="preserve">La </w:t>
            </w:r>
            <w:proofErr w:type="gramStart"/>
            <w:r w:rsidRPr="00B73DC9">
              <w:rPr>
                <w:rFonts w:ascii="Verdana" w:hAnsi="Verdana"/>
                <w:lang w:val="es-ES"/>
              </w:rPr>
              <w:t>Ministra</w:t>
            </w:r>
            <w:proofErr w:type="gramEnd"/>
            <w:r w:rsidR="00114C33">
              <w:rPr>
                <w:rFonts w:ascii="Verdana" w:hAnsi="Verdana"/>
                <w:lang w:val="es-ES"/>
              </w:rPr>
              <w:t xml:space="preserve"> (</w:t>
            </w:r>
            <w:r w:rsidR="001D50E4">
              <w:rPr>
                <w:rFonts w:ascii="Verdana" w:hAnsi="Verdana"/>
                <w:lang w:val="es-ES"/>
              </w:rPr>
              <w:t>E</w:t>
            </w:r>
            <w:r w:rsidR="00114C33">
              <w:rPr>
                <w:rFonts w:ascii="Verdana" w:hAnsi="Verdana"/>
                <w:lang w:val="es-ES"/>
              </w:rPr>
              <w:t>)</w:t>
            </w:r>
            <w:r w:rsidRPr="00B73DC9">
              <w:rPr>
                <w:rFonts w:ascii="Verdana" w:hAnsi="Verdana"/>
                <w:lang w:val="es-ES"/>
              </w:rPr>
              <w:t xml:space="preserve"> De Ambiente Y Desarrollo Sostenible</w:t>
            </w:r>
          </w:p>
          <w:p w14:paraId="1CD52DB0" w14:textId="77777777" w:rsidR="001464D6" w:rsidRPr="00B73DC9" w:rsidRDefault="001464D6" w:rsidP="00D45C90">
            <w:pPr>
              <w:spacing w:line="240" w:lineRule="auto"/>
              <w:rPr>
                <w:rFonts w:ascii="Verdana" w:hAnsi="Verdana"/>
                <w:lang w:val="es-ES"/>
              </w:rPr>
            </w:pPr>
          </w:p>
          <w:p w14:paraId="053815D4" w14:textId="77777777" w:rsidR="001464D6" w:rsidRDefault="001464D6" w:rsidP="00D45C90">
            <w:pPr>
              <w:spacing w:line="240" w:lineRule="auto"/>
              <w:jc w:val="center"/>
              <w:rPr>
                <w:rFonts w:ascii="Verdana" w:hAnsi="Verdana"/>
                <w:b/>
              </w:rPr>
            </w:pPr>
          </w:p>
          <w:p w14:paraId="1C2B8A9C" w14:textId="77777777" w:rsidR="0054143D" w:rsidRDefault="0054143D" w:rsidP="00D45C90">
            <w:pPr>
              <w:spacing w:line="240" w:lineRule="auto"/>
              <w:jc w:val="center"/>
              <w:rPr>
                <w:rFonts w:ascii="Verdana" w:hAnsi="Verdana"/>
                <w:b/>
              </w:rPr>
            </w:pPr>
          </w:p>
          <w:p w14:paraId="0E0B80E4" w14:textId="77777777" w:rsidR="00B73DC9" w:rsidRDefault="00B73DC9" w:rsidP="00D45C90">
            <w:pPr>
              <w:spacing w:line="240" w:lineRule="auto"/>
              <w:jc w:val="center"/>
              <w:rPr>
                <w:rFonts w:ascii="Verdana" w:hAnsi="Verdana"/>
                <w:b/>
              </w:rPr>
            </w:pPr>
          </w:p>
          <w:p w14:paraId="7421ED70" w14:textId="77777777" w:rsidR="00B73DC9" w:rsidRDefault="00B73DC9" w:rsidP="00D45C90">
            <w:pPr>
              <w:spacing w:line="240" w:lineRule="auto"/>
              <w:jc w:val="center"/>
              <w:rPr>
                <w:rFonts w:ascii="Verdana" w:hAnsi="Verdana"/>
                <w:b/>
              </w:rPr>
            </w:pPr>
          </w:p>
          <w:p w14:paraId="6B6CDAAE" w14:textId="77777777" w:rsidR="00B73DC9" w:rsidRDefault="00B73DC9" w:rsidP="00D45C90">
            <w:pPr>
              <w:spacing w:line="240" w:lineRule="auto"/>
              <w:jc w:val="center"/>
              <w:rPr>
                <w:rFonts w:ascii="Verdana" w:hAnsi="Verdana"/>
                <w:b/>
              </w:rPr>
            </w:pPr>
          </w:p>
          <w:p w14:paraId="394675C8" w14:textId="77777777" w:rsidR="00B73DC9" w:rsidRDefault="00B73DC9" w:rsidP="00D45C90">
            <w:pPr>
              <w:spacing w:line="240" w:lineRule="auto"/>
              <w:jc w:val="center"/>
              <w:rPr>
                <w:rFonts w:ascii="Verdana" w:hAnsi="Verdana"/>
                <w:b/>
              </w:rPr>
            </w:pPr>
          </w:p>
        </w:tc>
        <w:tc>
          <w:tcPr>
            <w:tcW w:w="4536" w:type="dxa"/>
          </w:tcPr>
          <w:p w14:paraId="3208CBAC" w14:textId="7A8236E1" w:rsidR="00B73DC9" w:rsidRPr="002B42A8" w:rsidRDefault="008E24C9" w:rsidP="00B73DC9">
            <w:pPr>
              <w:rPr>
                <w:rFonts w:ascii="Verdana" w:hAnsi="Verdana"/>
                <w:b/>
              </w:rPr>
            </w:pPr>
            <w:r>
              <w:rPr>
                <w:rFonts w:ascii="Verdana" w:hAnsi="Verdana"/>
                <w:b/>
              </w:rPr>
              <w:t>EDWIN PALMA EGEA</w:t>
            </w:r>
          </w:p>
          <w:p w14:paraId="38329482" w14:textId="613562A6" w:rsidR="00B73DC9" w:rsidRPr="00B73DC9" w:rsidRDefault="00B73DC9" w:rsidP="00B73DC9">
            <w:pPr>
              <w:rPr>
                <w:rFonts w:ascii="Verdana" w:hAnsi="Verdana"/>
                <w:lang w:val="es-ES"/>
              </w:rPr>
            </w:pPr>
            <w:r w:rsidRPr="00B73DC9">
              <w:rPr>
                <w:rFonts w:ascii="Verdana" w:hAnsi="Verdana"/>
              </w:rPr>
              <w:t xml:space="preserve">El </w:t>
            </w:r>
            <w:proofErr w:type="gramStart"/>
            <w:r w:rsidRPr="00B73DC9">
              <w:rPr>
                <w:rFonts w:ascii="Verdana" w:hAnsi="Verdana"/>
              </w:rPr>
              <w:t>Ministro</w:t>
            </w:r>
            <w:proofErr w:type="gramEnd"/>
            <w:r w:rsidRPr="00B73DC9">
              <w:rPr>
                <w:rFonts w:ascii="Verdana" w:hAnsi="Verdana"/>
              </w:rPr>
              <w:t xml:space="preserve"> De Minas Y Energía</w:t>
            </w:r>
          </w:p>
          <w:p w14:paraId="02091CBA" w14:textId="77777777" w:rsidR="001464D6" w:rsidRPr="00B73DC9" w:rsidRDefault="001464D6" w:rsidP="00D45C90">
            <w:pPr>
              <w:spacing w:line="240" w:lineRule="auto"/>
              <w:rPr>
                <w:rFonts w:ascii="Verdana" w:hAnsi="Verdana"/>
                <w:lang w:val="es-ES"/>
              </w:rPr>
            </w:pPr>
          </w:p>
          <w:p w14:paraId="329FCE2F" w14:textId="77777777" w:rsidR="001464D6" w:rsidRDefault="001464D6" w:rsidP="00D45C90">
            <w:pPr>
              <w:spacing w:line="240" w:lineRule="auto"/>
              <w:rPr>
                <w:rFonts w:ascii="Verdana" w:hAnsi="Verdana"/>
              </w:rPr>
            </w:pPr>
          </w:p>
          <w:p w14:paraId="37B5A6E9" w14:textId="77777777" w:rsidR="001464D6" w:rsidRDefault="001464D6" w:rsidP="00D45C90">
            <w:pPr>
              <w:spacing w:line="240" w:lineRule="auto"/>
              <w:jc w:val="center"/>
              <w:rPr>
                <w:rFonts w:ascii="Verdana" w:hAnsi="Verdana"/>
                <w:b/>
              </w:rPr>
            </w:pPr>
          </w:p>
        </w:tc>
      </w:tr>
      <w:tr w:rsidR="001464D6" w14:paraId="6BCF780E" w14:textId="77777777" w:rsidTr="001464D6">
        <w:tc>
          <w:tcPr>
            <w:tcW w:w="4390" w:type="dxa"/>
          </w:tcPr>
          <w:p w14:paraId="4C003C22" w14:textId="78E6E156" w:rsidR="001464D6" w:rsidRPr="00B73DC9" w:rsidRDefault="008E24C9" w:rsidP="008E24C9">
            <w:pPr>
              <w:spacing w:line="240" w:lineRule="auto"/>
              <w:rPr>
                <w:rFonts w:ascii="Verdana" w:hAnsi="Verdana"/>
              </w:rPr>
            </w:pPr>
            <w:r>
              <w:rPr>
                <w:rFonts w:ascii="Verdana" w:hAnsi="Verdana"/>
                <w:b/>
              </w:rPr>
              <w:t xml:space="preserve">GERMÁN </w:t>
            </w:r>
            <w:r w:rsidR="00BE7BBA">
              <w:rPr>
                <w:rFonts w:ascii="Verdana" w:hAnsi="Verdana"/>
                <w:b/>
              </w:rPr>
              <w:t xml:space="preserve">ÁVILA PLAZAS              </w:t>
            </w:r>
            <w:r w:rsidR="00B73DC9" w:rsidRPr="00B73DC9">
              <w:rPr>
                <w:rFonts w:ascii="Verdana" w:hAnsi="Verdana"/>
              </w:rPr>
              <w:t xml:space="preserve">El </w:t>
            </w:r>
            <w:proofErr w:type="gramStart"/>
            <w:r w:rsidR="00B73DC9" w:rsidRPr="00B73DC9">
              <w:rPr>
                <w:rFonts w:ascii="Verdana" w:hAnsi="Verdana"/>
              </w:rPr>
              <w:t>Ministro</w:t>
            </w:r>
            <w:proofErr w:type="gramEnd"/>
            <w:r w:rsidR="00B73DC9" w:rsidRPr="00B73DC9">
              <w:rPr>
                <w:rFonts w:ascii="Verdana" w:hAnsi="Verdana"/>
              </w:rPr>
              <w:t xml:space="preserve"> De Hacienda Y Crédito Público </w:t>
            </w:r>
          </w:p>
        </w:tc>
        <w:tc>
          <w:tcPr>
            <w:tcW w:w="4536" w:type="dxa"/>
          </w:tcPr>
          <w:p w14:paraId="0820C26D" w14:textId="77777777" w:rsidR="001464D6" w:rsidRDefault="001464D6" w:rsidP="00B73DC9">
            <w:pPr>
              <w:spacing w:line="240" w:lineRule="auto"/>
              <w:rPr>
                <w:rFonts w:ascii="Verdana" w:hAnsi="Verdana"/>
                <w:b/>
              </w:rPr>
            </w:pPr>
          </w:p>
        </w:tc>
      </w:tr>
    </w:tbl>
    <w:p w14:paraId="0745AFF1" w14:textId="77777777" w:rsidR="009068CD" w:rsidRDefault="009068CD" w:rsidP="00D45C90">
      <w:pPr>
        <w:spacing w:line="240" w:lineRule="auto"/>
        <w:rPr>
          <w:color w:val="BFBFBF" w:themeColor="background1" w:themeShade="BF"/>
        </w:rPr>
      </w:pPr>
    </w:p>
    <w:p w14:paraId="54E801D2" w14:textId="361FD619" w:rsidR="00972803" w:rsidRPr="00B05C8F" w:rsidRDefault="00B73DC9" w:rsidP="00D45C90">
      <w:pPr>
        <w:spacing w:line="240" w:lineRule="auto"/>
        <w:rPr>
          <w:color w:val="BFBFBF" w:themeColor="background1" w:themeShade="BF"/>
        </w:rPr>
      </w:pPr>
      <w:r>
        <w:rPr>
          <w:rFonts w:cs="Arial"/>
          <w:noProof/>
          <w:sz w:val="16"/>
          <w:szCs w:val="16"/>
        </w:rPr>
        <w:drawing>
          <wp:anchor distT="0" distB="0" distL="114300" distR="114300" simplePos="0" relativeHeight="251661312" behindDoc="1" locked="0" layoutInCell="1" allowOverlap="1" wp14:anchorId="77B1C231" wp14:editId="67A0B4BA">
            <wp:simplePos x="0" y="0"/>
            <wp:positionH relativeFrom="column">
              <wp:posOffset>5204460</wp:posOffset>
            </wp:positionH>
            <wp:positionV relativeFrom="paragraph">
              <wp:posOffset>241300</wp:posOffset>
            </wp:positionV>
            <wp:extent cx="368300" cy="190500"/>
            <wp:effectExtent l="0" t="0" r="0" b="0"/>
            <wp:wrapNone/>
            <wp:docPr id="134012982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8300" cy="190500"/>
                    </a:xfrm>
                    <a:prstGeom prst="rect">
                      <a:avLst/>
                    </a:prstGeom>
                    <a:noFill/>
                  </pic:spPr>
                </pic:pic>
              </a:graphicData>
            </a:graphic>
            <wp14:sizeRelH relativeFrom="margin">
              <wp14:pctWidth>0</wp14:pctWidth>
            </wp14:sizeRelH>
            <wp14:sizeRelV relativeFrom="margin">
              <wp14:pctHeight>0</wp14:pctHeight>
            </wp14:sizeRelV>
          </wp:anchor>
        </w:drawing>
      </w:r>
    </w:p>
    <w:p w14:paraId="7DAC4B1F" w14:textId="162575AB" w:rsidR="00B73DC9" w:rsidRPr="00037B76" w:rsidRDefault="00770652" w:rsidP="00B73DC9">
      <w:pPr>
        <w:spacing w:after="0" w:line="240" w:lineRule="auto"/>
        <w:ind w:left="-284"/>
        <w:rPr>
          <w:rFonts w:ascii="Verdana" w:hAnsi="Verdana"/>
          <w:color w:val="D9D9D9" w:themeColor="background1" w:themeShade="D9"/>
          <w:sz w:val="16"/>
          <w:lang w:val="es-ES"/>
        </w:rPr>
      </w:pPr>
      <w:r w:rsidRPr="00770652">
        <w:rPr>
          <w:rFonts w:ascii="Verdana" w:hAnsi="Verdana" w:cs="Arial"/>
          <w:color w:val="D9D9D9" w:themeColor="background1" w:themeShade="D9"/>
          <w:sz w:val="16"/>
          <w:szCs w:val="16"/>
        </w:rPr>
        <w:t>Proyectó:</w:t>
      </w:r>
      <w:r w:rsidR="008F7208">
        <w:rPr>
          <w:rFonts w:ascii="Verdana" w:hAnsi="Verdana" w:cs="Arial"/>
          <w:color w:val="D9D9D9" w:themeColor="background1" w:themeShade="D9"/>
          <w:sz w:val="16"/>
          <w:szCs w:val="16"/>
        </w:rPr>
        <w:t xml:space="preserve"> </w:t>
      </w:r>
      <w:r w:rsidR="00B73DC9" w:rsidRPr="00037B76">
        <w:rPr>
          <w:rFonts w:ascii="Verdana" w:hAnsi="Verdana"/>
          <w:color w:val="D9D9D9" w:themeColor="background1" w:themeShade="D9"/>
          <w:sz w:val="16"/>
          <w:lang w:val="es-ES"/>
        </w:rPr>
        <w:t>Gian Piero Fernando Ciro Fava Cáceres - Dirección de Asuntos Ambientales, Sectorial y Urbano</w:t>
      </w:r>
      <w:r w:rsidR="00B73DC9">
        <w:rPr>
          <w:rFonts w:ascii="Verdana" w:hAnsi="Verdana"/>
          <w:color w:val="D9D9D9" w:themeColor="background1" w:themeShade="D9"/>
          <w:sz w:val="16"/>
          <w:lang w:val="es-ES"/>
        </w:rPr>
        <w:t xml:space="preserve"> </w:t>
      </w:r>
    </w:p>
    <w:p w14:paraId="0658CD82" w14:textId="77D4F565" w:rsidR="00B73DC9" w:rsidRPr="00037B76" w:rsidRDefault="00B73DC9" w:rsidP="00B73DC9">
      <w:pPr>
        <w:spacing w:after="0" w:line="240" w:lineRule="auto"/>
        <w:ind w:left="-284"/>
        <w:rPr>
          <w:rFonts w:ascii="Verdana" w:hAnsi="Verdana"/>
          <w:color w:val="D9D9D9" w:themeColor="background1" w:themeShade="D9"/>
          <w:sz w:val="16"/>
          <w:lang w:val="es-ES"/>
        </w:rPr>
      </w:pPr>
      <w:r w:rsidRPr="00037B76">
        <w:rPr>
          <w:rFonts w:ascii="Verdana" w:hAnsi="Verdana"/>
          <w:color w:val="D9D9D9" w:themeColor="background1" w:themeShade="D9"/>
          <w:sz w:val="16"/>
          <w:lang w:val="es-ES"/>
        </w:rPr>
        <w:t xml:space="preserve"> </w:t>
      </w:r>
    </w:p>
    <w:p w14:paraId="55921E9F" w14:textId="55CAE2BD" w:rsidR="00B05C8F" w:rsidRPr="00B73DC9" w:rsidRDefault="00B05C8F" w:rsidP="00D45C90">
      <w:pPr>
        <w:spacing w:after="0" w:line="240" w:lineRule="auto"/>
        <w:ind w:left="-284"/>
        <w:rPr>
          <w:rFonts w:ascii="Verdana" w:hAnsi="Verdana" w:cs="Arial"/>
          <w:color w:val="D9D9D9" w:themeColor="background1" w:themeShade="D9"/>
          <w:sz w:val="16"/>
          <w:szCs w:val="16"/>
          <w:lang w:val="es-ES"/>
        </w:rPr>
      </w:pPr>
    </w:p>
    <w:p w14:paraId="5D488C47" w14:textId="77777777" w:rsidR="00B73DC9" w:rsidRPr="00037B76" w:rsidRDefault="00770652" w:rsidP="00B73DC9">
      <w:pPr>
        <w:spacing w:after="0" w:line="240" w:lineRule="auto"/>
        <w:ind w:left="-284"/>
        <w:rPr>
          <w:rFonts w:ascii="Verdana" w:hAnsi="Verdana"/>
          <w:color w:val="D9D9D9" w:themeColor="background1" w:themeShade="D9"/>
          <w:sz w:val="16"/>
        </w:rPr>
      </w:pPr>
      <w:r w:rsidRPr="00770652">
        <w:rPr>
          <w:rFonts w:ascii="Verdana" w:hAnsi="Verdana" w:cs="Arial"/>
          <w:color w:val="D9D9D9" w:themeColor="background1" w:themeShade="D9"/>
          <w:sz w:val="16"/>
          <w:szCs w:val="16"/>
        </w:rPr>
        <w:t xml:space="preserve">Revisó: </w:t>
      </w:r>
      <w:r>
        <w:rPr>
          <w:rFonts w:ascii="Verdana" w:hAnsi="Verdana" w:cs="Arial"/>
          <w:color w:val="D9D9D9" w:themeColor="background1" w:themeShade="D9"/>
          <w:sz w:val="16"/>
          <w:szCs w:val="16"/>
        </w:rPr>
        <w:t xml:space="preserve">   </w:t>
      </w:r>
      <w:r w:rsidR="00B73DC9" w:rsidRPr="00037B76">
        <w:rPr>
          <w:rFonts w:ascii="Verdana" w:hAnsi="Verdana"/>
          <w:color w:val="D9D9D9" w:themeColor="background1" w:themeShade="D9"/>
          <w:sz w:val="16"/>
        </w:rPr>
        <w:t>Jorge Eduardo Salgado - jefe Oficina Asesora Jurídica Ministerio de Minas y Energía</w:t>
      </w:r>
    </w:p>
    <w:p w14:paraId="2669DF01" w14:textId="77777777" w:rsidR="00B73DC9" w:rsidRPr="00037B76" w:rsidRDefault="00B73DC9" w:rsidP="00B73DC9">
      <w:pPr>
        <w:spacing w:after="0" w:line="240" w:lineRule="auto"/>
        <w:ind w:left="-284"/>
        <w:rPr>
          <w:rFonts w:ascii="Verdana" w:hAnsi="Verdana"/>
          <w:color w:val="D9D9D9" w:themeColor="background1" w:themeShade="D9"/>
          <w:sz w:val="16"/>
        </w:rPr>
      </w:pPr>
      <w:r>
        <w:rPr>
          <w:rFonts w:ascii="Verdana" w:hAnsi="Verdana" w:cs="Arial"/>
          <w:noProof/>
          <w:sz w:val="16"/>
          <w:szCs w:val="16"/>
        </w:rPr>
        <w:drawing>
          <wp:anchor distT="0" distB="0" distL="114300" distR="114300" simplePos="0" relativeHeight="251659264" behindDoc="1" locked="0" layoutInCell="1" allowOverlap="1" wp14:anchorId="469CDF76" wp14:editId="3F4E72CB">
            <wp:simplePos x="0" y="0"/>
            <wp:positionH relativeFrom="column">
              <wp:posOffset>4272915</wp:posOffset>
            </wp:positionH>
            <wp:positionV relativeFrom="paragraph">
              <wp:posOffset>93345</wp:posOffset>
            </wp:positionV>
            <wp:extent cx="233858" cy="200025"/>
            <wp:effectExtent l="0" t="0" r="0" b="0"/>
            <wp:wrapNone/>
            <wp:docPr id="1927605788" name="Imagen 3" descr="Imagen en blanco y negr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605788" name="Imagen 3" descr="Imagen en blanco y negro&#10;&#10;El contenido generado por IA puede ser incorrec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858" cy="200025"/>
                    </a:xfrm>
                    <a:prstGeom prst="rect">
                      <a:avLst/>
                    </a:prstGeom>
                    <a:noFill/>
                  </pic:spPr>
                </pic:pic>
              </a:graphicData>
            </a:graphic>
            <wp14:sizeRelH relativeFrom="margin">
              <wp14:pctWidth>0</wp14:pctWidth>
            </wp14:sizeRelH>
            <wp14:sizeRelV relativeFrom="margin">
              <wp14:pctHeight>0</wp14:pctHeight>
            </wp14:sizeRelV>
          </wp:anchor>
        </w:drawing>
      </w:r>
      <w:r w:rsidRPr="00037B76">
        <w:rPr>
          <w:rFonts w:ascii="Verdana" w:hAnsi="Verdana"/>
          <w:color w:val="D9D9D9" w:themeColor="background1" w:themeShade="D9"/>
          <w:sz w:val="16"/>
        </w:rPr>
        <w:t>Juan Carlos Bedoya -Oficina de Asuntos Regulatorios y Empresariales- Ministerio de Minas y Energía</w:t>
      </w:r>
    </w:p>
    <w:p w14:paraId="1209089C" w14:textId="77777777" w:rsidR="00B73DC9" w:rsidRDefault="00B73DC9" w:rsidP="00B73DC9">
      <w:pPr>
        <w:spacing w:after="0" w:line="240" w:lineRule="auto"/>
        <w:ind w:left="-284"/>
        <w:rPr>
          <w:rFonts w:ascii="Verdana" w:hAnsi="Verdana"/>
          <w:color w:val="D9D9D9" w:themeColor="background1" w:themeShade="D9"/>
          <w:sz w:val="16"/>
        </w:rPr>
      </w:pPr>
      <w:r w:rsidRPr="00037B76">
        <w:rPr>
          <w:rFonts w:ascii="Verdana" w:hAnsi="Verdana"/>
          <w:color w:val="D9D9D9" w:themeColor="background1" w:themeShade="D9"/>
          <w:sz w:val="16"/>
        </w:rPr>
        <w:t>Karin Bernarda Romero Martínez – Dirección de Asuntos Ambientales Sectorial y Urbano</w:t>
      </w:r>
    </w:p>
    <w:p w14:paraId="284EC8EE" w14:textId="3454AF39" w:rsidR="00187D7C" w:rsidRDefault="00187D7C" w:rsidP="00B73DC9">
      <w:pPr>
        <w:spacing w:after="0" w:line="240" w:lineRule="auto"/>
        <w:ind w:left="-284"/>
        <w:rPr>
          <w:rFonts w:ascii="Verdana" w:hAnsi="Verdana"/>
          <w:color w:val="D9D9D9" w:themeColor="background1" w:themeShade="D9"/>
          <w:sz w:val="16"/>
        </w:rPr>
      </w:pPr>
      <w:r>
        <w:rPr>
          <w:rFonts w:ascii="Verdana" w:hAnsi="Verdana"/>
          <w:color w:val="D9D9D9" w:themeColor="background1" w:themeShade="D9"/>
          <w:sz w:val="16"/>
        </w:rPr>
        <w:t xml:space="preserve">Karen Viviana López – Coordinadora del </w:t>
      </w:r>
      <w:proofErr w:type="gramStart"/>
      <w:r>
        <w:rPr>
          <w:rFonts w:ascii="Verdana" w:hAnsi="Verdana"/>
          <w:color w:val="D9D9D9" w:themeColor="background1" w:themeShade="D9"/>
          <w:sz w:val="16"/>
        </w:rPr>
        <w:t>grupo  del</w:t>
      </w:r>
      <w:proofErr w:type="gramEnd"/>
      <w:r>
        <w:rPr>
          <w:rFonts w:ascii="Verdana" w:hAnsi="Verdana"/>
          <w:color w:val="D9D9D9" w:themeColor="background1" w:themeShade="D9"/>
          <w:sz w:val="16"/>
        </w:rPr>
        <w:t xml:space="preserve"> sector de hidrocarburos minería y </w:t>
      </w:r>
      <w:proofErr w:type="spellStart"/>
      <w:r>
        <w:rPr>
          <w:rFonts w:ascii="Verdana" w:hAnsi="Verdana"/>
          <w:color w:val="D9D9D9" w:themeColor="background1" w:themeShade="D9"/>
          <w:sz w:val="16"/>
        </w:rPr>
        <w:t>energetico</w:t>
      </w:r>
      <w:proofErr w:type="spellEnd"/>
    </w:p>
    <w:p w14:paraId="099245B0" w14:textId="40A654CC" w:rsidR="00431CA8" w:rsidRPr="00037B76" w:rsidRDefault="00431CA8" w:rsidP="00B73DC9">
      <w:pPr>
        <w:spacing w:after="0" w:line="240" w:lineRule="auto"/>
        <w:ind w:left="-284"/>
        <w:rPr>
          <w:rFonts w:ascii="Verdana" w:hAnsi="Verdana"/>
          <w:color w:val="D9D9D9" w:themeColor="background1" w:themeShade="D9"/>
          <w:sz w:val="16"/>
        </w:rPr>
      </w:pPr>
      <w:r>
        <w:rPr>
          <w:rFonts w:ascii="Verdana" w:hAnsi="Verdana"/>
          <w:color w:val="D9D9D9" w:themeColor="background1" w:themeShade="D9"/>
          <w:sz w:val="16"/>
        </w:rPr>
        <w:t xml:space="preserve">Diana Carolina </w:t>
      </w:r>
      <w:r w:rsidR="00187D7C">
        <w:rPr>
          <w:rFonts w:ascii="Verdana" w:hAnsi="Verdana"/>
          <w:color w:val="D9D9D9" w:themeColor="background1" w:themeShade="D9"/>
          <w:sz w:val="16"/>
        </w:rPr>
        <w:t>Sánchez</w:t>
      </w:r>
      <w:r>
        <w:rPr>
          <w:rFonts w:ascii="Verdana" w:hAnsi="Verdana"/>
          <w:color w:val="D9D9D9" w:themeColor="background1" w:themeShade="D9"/>
          <w:sz w:val="16"/>
        </w:rPr>
        <w:t xml:space="preserve"> - </w:t>
      </w:r>
      <w:r w:rsidRPr="00037B76">
        <w:rPr>
          <w:rFonts w:ascii="Verdana" w:hAnsi="Verdana"/>
          <w:color w:val="D9D9D9" w:themeColor="background1" w:themeShade="D9"/>
          <w:sz w:val="16"/>
        </w:rPr>
        <w:t>Dirección de Asuntos Ambientales Sectorial y Urbano</w:t>
      </w:r>
    </w:p>
    <w:p w14:paraId="5661AE51" w14:textId="433A59B5" w:rsidR="00770652" w:rsidRPr="00770652" w:rsidRDefault="00770652" w:rsidP="00D45C90">
      <w:pPr>
        <w:spacing w:after="0" w:line="240" w:lineRule="auto"/>
        <w:ind w:left="-284"/>
        <w:rPr>
          <w:rFonts w:ascii="Verdana" w:hAnsi="Verdana" w:cs="Arial"/>
          <w:color w:val="D9D9D9" w:themeColor="background1" w:themeShade="D9"/>
          <w:sz w:val="16"/>
          <w:szCs w:val="16"/>
        </w:rPr>
      </w:pPr>
    </w:p>
    <w:p w14:paraId="1403B84E" w14:textId="12655429" w:rsidR="00B73DC9" w:rsidRPr="00037B76" w:rsidRDefault="00770652" w:rsidP="00B73DC9">
      <w:pPr>
        <w:spacing w:after="0" w:line="240" w:lineRule="auto"/>
        <w:ind w:left="-284"/>
        <w:rPr>
          <w:rFonts w:ascii="Verdana" w:hAnsi="Verdana"/>
          <w:color w:val="D9D9D9" w:themeColor="background1" w:themeShade="D9"/>
          <w:sz w:val="16"/>
        </w:rPr>
      </w:pPr>
      <w:r w:rsidRPr="00770652">
        <w:rPr>
          <w:rFonts w:ascii="Verdana" w:hAnsi="Verdana" w:cs="Arial"/>
          <w:color w:val="D9D9D9" w:themeColor="background1" w:themeShade="D9"/>
          <w:sz w:val="16"/>
          <w:szCs w:val="16"/>
        </w:rPr>
        <w:t>Aprobó:</w:t>
      </w:r>
      <w:r>
        <w:rPr>
          <w:rFonts w:ascii="Verdana" w:hAnsi="Verdana" w:cs="Arial"/>
          <w:color w:val="D9D9D9" w:themeColor="background1" w:themeShade="D9"/>
          <w:sz w:val="16"/>
          <w:szCs w:val="16"/>
        </w:rPr>
        <w:t xml:space="preserve">  </w:t>
      </w:r>
      <w:r w:rsidRPr="00770652">
        <w:rPr>
          <w:rFonts w:ascii="Verdana" w:hAnsi="Verdana" w:cs="Arial"/>
          <w:color w:val="D9D9D9" w:themeColor="background1" w:themeShade="D9"/>
          <w:sz w:val="16"/>
          <w:szCs w:val="16"/>
        </w:rPr>
        <w:t xml:space="preserve"> </w:t>
      </w:r>
      <w:r w:rsidR="00187D7C" w:rsidRPr="00187D7C">
        <w:rPr>
          <w:rFonts w:ascii="Verdana" w:hAnsi="Verdana"/>
          <w:color w:val="D9D9D9" w:themeColor="background1" w:themeShade="D9"/>
          <w:sz w:val="16"/>
        </w:rPr>
        <w:t xml:space="preserve">Edith Magnolia Bastidas </w:t>
      </w:r>
      <w:proofErr w:type="spellStart"/>
      <w:r w:rsidR="00187D7C" w:rsidRPr="00187D7C">
        <w:rPr>
          <w:rFonts w:ascii="Verdana" w:hAnsi="Verdana"/>
          <w:color w:val="D9D9D9" w:themeColor="background1" w:themeShade="D9"/>
          <w:sz w:val="16"/>
        </w:rPr>
        <w:t>Calderon</w:t>
      </w:r>
      <w:proofErr w:type="spellEnd"/>
      <w:r w:rsidR="00B73DC9" w:rsidRPr="00037B76">
        <w:rPr>
          <w:rFonts w:ascii="Verdana" w:hAnsi="Verdana"/>
          <w:color w:val="D9D9D9" w:themeColor="background1" w:themeShade="D9"/>
          <w:sz w:val="16"/>
        </w:rPr>
        <w:t>- viceministr</w:t>
      </w:r>
      <w:r w:rsidR="00187D7C">
        <w:rPr>
          <w:rFonts w:ascii="Verdana" w:hAnsi="Verdana"/>
          <w:color w:val="D9D9D9" w:themeColor="background1" w:themeShade="D9"/>
          <w:sz w:val="16"/>
        </w:rPr>
        <w:t>a</w:t>
      </w:r>
      <w:r w:rsidR="00B73DC9" w:rsidRPr="00037B76">
        <w:rPr>
          <w:rFonts w:ascii="Verdana" w:hAnsi="Verdana"/>
          <w:color w:val="D9D9D9" w:themeColor="background1" w:themeShade="D9"/>
          <w:sz w:val="16"/>
        </w:rPr>
        <w:t xml:space="preserve"> Políticas y Normalización Ambiental</w:t>
      </w:r>
    </w:p>
    <w:p w14:paraId="6DC248B2" w14:textId="7F8BE098" w:rsidR="00B73DC9" w:rsidRPr="00037B76" w:rsidRDefault="006D7B09" w:rsidP="00B73DC9">
      <w:pPr>
        <w:spacing w:after="0" w:line="240" w:lineRule="auto"/>
        <w:ind w:left="-284"/>
        <w:rPr>
          <w:rFonts w:ascii="Verdana" w:hAnsi="Verdana"/>
          <w:color w:val="D9D9D9" w:themeColor="background1" w:themeShade="D9"/>
          <w:sz w:val="16"/>
        </w:rPr>
      </w:pPr>
      <w:proofErr w:type="spellStart"/>
      <w:r>
        <w:rPr>
          <w:rFonts w:ascii="Verdana" w:hAnsi="Verdana"/>
          <w:color w:val="D9D9D9" w:themeColor="background1" w:themeShade="D9"/>
          <w:sz w:val="16"/>
        </w:rPr>
        <w:t>Yovani</w:t>
      </w:r>
      <w:proofErr w:type="spellEnd"/>
      <w:r>
        <w:rPr>
          <w:rFonts w:ascii="Verdana" w:hAnsi="Verdana"/>
          <w:color w:val="D9D9D9" w:themeColor="background1" w:themeShade="D9"/>
          <w:sz w:val="16"/>
        </w:rPr>
        <w:t xml:space="preserve"> Palechor </w:t>
      </w:r>
      <w:proofErr w:type="spellStart"/>
      <w:r>
        <w:rPr>
          <w:rFonts w:ascii="Verdana" w:hAnsi="Verdana"/>
          <w:color w:val="D9D9D9" w:themeColor="background1" w:themeShade="D9"/>
          <w:sz w:val="16"/>
        </w:rPr>
        <w:t>Mopan</w:t>
      </w:r>
      <w:proofErr w:type="spellEnd"/>
      <w:r w:rsidR="00B73DC9" w:rsidRPr="00037B76">
        <w:rPr>
          <w:rFonts w:ascii="Verdana" w:hAnsi="Verdana"/>
          <w:color w:val="D9D9D9" w:themeColor="background1" w:themeShade="D9"/>
          <w:sz w:val="16"/>
        </w:rPr>
        <w:t xml:space="preserve"> - </w:t>
      </w:r>
      <w:proofErr w:type="gramStart"/>
      <w:r w:rsidR="00B73DC9" w:rsidRPr="00037B76">
        <w:rPr>
          <w:rFonts w:ascii="Verdana" w:hAnsi="Verdana"/>
          <w:color w:val="D9D9D9" w:themeColor="background1" w:themeShade="D9"/>
          <w:sz w:val="16"/>
        </w:rPr>
        <w:t>Director</w:t>
      </w:r>
      <w:proofErr w:type="gramEnd"/>
      <w:r w:rsidR="00B73DC9" w:rsidRPr="00037B76">
        <w:rPr>
          <w:rFonts w:ascii="Verdana" w:hAnsi="Verdana"/>
          <w:color w:val="D9D9D9" w:themeColor="background1" w:themeShade="D9"/>
          <w:sz w:val="16"/>
        </w:rPr>
        <w:t xml:space="preserve"> de Asuntos Ambientales, Sectorial y Urbano</w:t>
      </w:r>
      <w:r w:rsidR="003B55D2">
        <w:rPr>
          <w:rFonts w:ascii="Verdana" w:hAnsi="Verdana"/>
          <w:color w:val="D9D9D9" w:themeColor="background1" w:themeShade="D9"/>
          <w:sz w:val="16"/>
        </w:rPr>
        <w:t xml:space="preserve"> </w:t>
      </w:r>
    </w:p>
    <w:p w14:paraId="7C694D56" w14:textId="28A971D0" w:rsidR="00770652" w:rsidRPr="00770652" w:rsidRDefault="00770652" w:rsidP="00D45C90">
      <w:pPr>
        <w:spacing w:after="0" w:line="240" w:lineRule="auto"/>
        <w:ind w:left="-284"/>
        <w:rPr>
          <w:rFonts w:ascii="Verdana" w:hAnsi="Verdana" w:cs="Arial"/>
          <w:color w:val="D9D9D9" w:themeColor="background1" w:themeShade="D9"/>
          <w:sz w:val="16"/>
          <w:szCs w:val="16"/>
        </w:rPr>
      </w:pPr>
    </w:p>
    <w:p w14:paraId="5E7C84A7" w14:textId="46543A2C" w:rsidR="00B05C8F" w:rsidRPr="00B05C8F" w:rsidRDefault="00B05C8F" w:rsidP="00D45C90">
      <w:pPr>
        <w:spacing w:after="0" w:line="240" w:lineRule="auto"/>
        <w:ind w:left="-284"/>
        <w:rPr>
          <w:rFonts w:ascii="Verdana" w:hAnsi="Verdana" w:cs="Arial"/>
          <w:color w:val="D9D9D9" w:themeColor="background1" w:themeShade="D9"/>
          <w:sz w:val="16"/>
          <w:szCs w:val="16"/>
        </w:rPr>
      </w:pPr>
    </w:p>
    <w:sectPr w:rsidR="00B05C8F" w:rsidRPr="00B05C8F" w:rsidSect="0044174F">
      <w:headerReference w:type="default" r:id="rId11"/>
      <w:footerReference w:type="default" r:id="rId12"/>
      <w:headerReference w:type="first" r:id="rId13"/>
      <w:footerReference w:type="first" r:id="rId14"/>
      <w:pgSz w:w="12242" w:h="18722" w:code="14"/>
      <w:pgMar w:top="2410" w:right="1701" w:bottom="1418" w:left="1701" w:header="709" w:footer="3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37B13" w14:textId="77777777" w:rsidR="00E10366" w:rsidRDefault="00E10366" w:rsidP="009068CD">
      <w:pPr>
        <w:spacing w:after="0" w:line="240" w:lineRule="auto"/>
      </w:pPr>
      <w:r>
        <w:separator/>
      </w:r>
    </w:p>
  </w:endnote>
  <w:endnote w:type="continuationSeparator" w:id="0">
    <w:p w14:paraId="64004226" w14:textId="77777777" w:rsidR="00E10366" w:rsidRDefault="00E10366" w:rsidP="0090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Helvetica-Light">
    <w:altName w:val="Helvetica"/>
    <w:panose1 w:val="00000000000000000000"/>
    <w:charset w:val="00"/>
    <w:family w:val="swiss"/>
    <w:notTrueType/>
    <w:pitch w:val="default"/>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3301636"/>
      <w:docPartObj>
        <w:docPartGallery w:val="Page Numbers (Bottom of Page)"/>
        <w:docPartUnique/>
      </w:docPartObj>
    </w:sdtPr>
    <w:sdtEndPr>
      <w:rPr>
        <w:rFonts w:ascii="Verdana" w:hAnsi="Verdana"/>
        <w:sz w:val="18"/>
        <w:szCs w:val="18"/>
      </w:rPr>
    </w:sdtEndPr>
    <w:sdtContent>
      <w:sdt>
        <w:sdtPr>
          <w:id w:val="-1769616900"/>
          <w:docPartObj>
            <w:docPartGallery w:val="Page Numbers (Top of Page)"/>
            <w:docPartUnique/>
          </w:docPartObj>
        </w:sdtPr>
        <w:sdtEndPr>
          <w:rPr>
            <w:rFonts w:ascii="Verdana" w:hAnsi="Verdana"/>
            <w:sz w:val="18"/>
            <w:szCs w:val="18"/>
          </w:rPr>
        </w:sdtEndPr>
        <w:sdtContent>
          <w:p w14:paraId="725E8031" w14:textId="1B6EA7B6" w:rsidR="004C0464" w:rsidRPr="00232C6D" w:rsidRDefault="00DD3C5F">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sidR="001464D6" w:rsidRPr="00232C6D">
              <w:rPr>
                <w:rFonts w:ascii="Verdana" w:hAnsi="Verdana"/>
                <w:b/>
                <w:bCs/>
                <w:noProof/>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sidR="001464D6" w:rsidRPr="00232C6D">
              <w:rPr>
                <w:rFonts w:ascii="Verdana" w:hAnsi="Verdana"/>
                <w:b/>
                <w:bCs/>
                <w:noProof/>
                <w:sz w:val="18"/>
                <w:szCs w:val="18"/>
              </w:rPr>
              <w:t>2</w:t>
            </w:r>
            <w:r w:rsidRPr="00232C6D">
              <w:rPr>
                <w:rFonts w:ascii="Verdana" w:hAnsi="Verdana"/>
                <w:b/>
                <w:bCs/>
                <w:sz w:val="18"/>
                <w:szCs w:val="18"/>
              </w:rPr>
              <w:fldChar w:fldCharType="end"/>
            </w:r>
          </w:p>
          <w:p w14:paraId="50DF1EF2" w14:textId="24F3E04D" w:rsidR="00DD3C5F" w:rsidRPr="00232C6D" w:rsidRDefault="004C0464">
            <w:pPr>
              <w:pStyle w:val="Piedepgina"/>
              <w:jc w:val="right"/>
              <w:rPr>
                <w:rFonts w:ascii="Verdana" w:hAnsi="Verdana"/>
                <w:sz w:val="18"/>
                <w:szCs w:val="18"/>
              </w:rPr>
            </w:pPr>
            <w:r w:rsidRPr="00232C6D">
              <w:rPr>
                <w:rFonts w:ascii="Verdana" w:hAnsi="Verdana"/>
                <w:sz w:val="18"/>
                <w:szCs w:val="18"/>
              </w:rPr>
              <w:t>F-M-INA-</w:t>
            </w:r>
            <w:proofErr w:type="gramStart"/>
            <w:r w:rsidRPr="00232C6D">
              <w:rPr>
                <w:rFonts w:ascii="Verdana" w:hAnsi="Verdana"/>
                <w:sz w:val="18"/>
                <w:szCs w:val="18"/>
              </w:rPr>
              <w:t>46:V</w:t>
            </w:r>
            <w:proofErr w:type="gramEnd"/>
            <w:r w:rsidR="00B8043D">
              <w:rPr>
                <w:rFonts w:ascii="Verdana" w:hAnsi="Verdana"/>
                <w:sz w:val="18"/>
                <w:szCs w:val="18"/>
              </w:rPr>
              <w:t>5</w:t>
            </w:r>
            <w:r w:rsidRPr="00232C6D">
              <w:rPr>
                <w:rFonts w:ascii="Verdana" w:hAnsi="Verdana"/>
                <w:sz w:val="18"/>
                <w:szCs w:val="18"/>
              </w:rPr>
              <w:t xml:space="preserve"> </w:t>
            </w:r>
            <w:r w:rsidR="00B8043D">
              <w:rPr>
                <w:rFonts w:ascii="Verdana" w:hAnsi="Verdana"/>
                <w:sz w:val="18"/>
                <w:szCs w:val="18"/>
              </w:rPr>
              <w:t>1</w:t>
            </w:r>
            <w:r w:rsidR="00165874">
              <w:rPr>
                <w:rFonts w:ascii="Verdana" w:hAnsi="Verdana"/>
                <w:sz w:val="18"/>
                <w:szCs w:val="18"/>
              </w:rPr>
              <w:t>7</w:t>
            </w:r>
            <w:r w:rsidR="00232C6D">
              <w:rPr>
                <w:rFonts w:ascii="Verdana" w:hAnsi="Verdana"/>
                <w:sz w:val="18"/>
                <w:szCs w:val="18"/>
              </w:rPr>
              <w:t>-0</w:t>
            </w:r>
            <w:r w:rsidR="00B8043D">
              <w:rPr>
                <w:rFonts w:ascii="Verdana" w:hAnsi="Verdana"/>
                <w:sz w:val="18"/>
                <w:szCs w:val="18"/>
              </w:rPr>
              <w:t>2</w:t>
            </w:r>
            <w:r w:rsidR="00232C6D">
              <w:rPr>
                <w:rFonts w:ascii="Verdana" w:hAnsi="Verdana"/>
                <w:sz w:val="18"/>
                <w:szCs w:val="18"/>
              </w:rPr>
              <w:t>-</w:t>
            </w:r>
            <w:r w:rsidRPr="00232C6D">
              <w:rPr>
                <w:rFonts w:ascii="Verdana" w:hAnsi="Verdana"/>
                <w:sz w:val="18"/>
                <w:szCs w:val="18"/>
              </w:rPr>
              <w:t>202</w:t>
            </w:r>
            <w:r w:rsidR="00B8043D">
              <w:rPr>
                <w:rFonts w:ascii="Verdana" w:hAnsi="Verdana"/>
                <w:sz w:val="18"/>
                <w:szCs w:val="18"/>
              </w:rPr>
              <w:t>5</w:t>
            </w:r>
          </w:p>
        </w:sdtContent>
      </w:sdt>
    </w:sdtContent>
  </w:sdt>
  <w:p w14:paraId="1AB2FCDD" w14:textId="77777777" w:rsidR="00DD3C5F" w:rsidRDefault="00DD3C5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733725"/>
      <w:docPartObj>
        <w:docPartGallery w:val="Page Numbers (Top of Page)"/>
        <w:docPartUnique/>
      </w:docPartObj>
    </w:sdtPr>
    <w:sdtEndPr>
      <w:rPr>
        <w:rFonts w:ascii="Verdana" w:hAnsi="Verdana"/>
        <w:sz w:val="18"/>
        <w:szCs w:val="18"/>
      </w:rPr>
    </w:sdtEndPr>
    <w:sdtContent>
      <w:p w14:paraId="48A03B13" w14:textId="77777777" w:rsidR="003979BF" w:rsidRPr="00232C6D" w:rsidRDefault="003979BF" w:rsidP="003979BF">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p>
      <w:p w14:paraId="460730A7" w14:textId="7473679B" w:rsidR="003979BF" w:rsidRDefault="003979BF" w:rsidP="003979BF">
        <w:pPr>
          <w:pStyle w:val="Piedepgina"/>
          <w:jc w:val="right"/>
          <w:rPr>
            <w:rFonts w:ascii="Verdana" w:hAnsi="Verdana"/>
            <w:kern w:val="2"/>
            <w:sz w:val="18"/>
            <w:szCs w:val="18"/>
            <w14:ligatures w14:val="standardContextual"/>
          </w:rPr>
        </w:pPr>
        <w:r w:rsidRPr="00232C6D">
          <w:rPr>
            <w:rFonts w:ascii="Verdana" w:hAnsi="Verdana"/>
            <w:sz w:val="18"/>
            <w:szCs w:val="18"/>
          </w:rPr>
          <w:t>F-M-INA-</w:t>
        </w:r>
        <w:proofErr w:type="gramStart"/>
        <w:r w:rsidRPr="00232C6D">
          <w:rPr>
            <w:rFonts w:ascii="Verdana" w:hAnsi="Verdana"/>
            <w:sz w:val="18"/>
            <w:szCs w:val="18"/>
          </w:rPr>
          <w:t>46:V</w:t>
        </w:r>
        <w:proofErr w:type="gramEnd"/>
        <w:r w:rsidR="006E0654">
          <w:rPr>
            <w:rFonts w:ascii="Verdana" w:hAnsi="Verdana"/>
            <w:sz w:val="18"/>
            <w:szCs w:val="18"/>
          </w:rPr>
          <w:t>5</w:t>
        </w:r>
        <w:r w:rsidRPr="00232C6D">
          <w:rPr>
            <w:rFonts w:ascii="Verdana" w:hAnsi="Verdana"/>
            <w:sz w:val="18"/>
            <w:szCs w:val="18"/>
          </w:rPr>
          <w:t xml:space="preserve"> </w:t>
        </w:r>
        <w:r w:rsidR="006E0654">
          <w:rPr>
            <w:rFonts w:ascii="Verdana" w:hAnsi="Verdana"/>
            <w:sz w:val="18"/>
            <w:szCs w:val="18"/>
          </w:rPr>
          <w:t>1</w:t>
        </w:r>
        <w:r w:rsidR="00165874">
          <w:rPr>
            <w:rFonts w:ascii="Verdana" w:hAnsi="Verdana"/>
            <w:sz w:val="18"/>
            <w:szCs w:val="18"/>
          </w:rPr>
          <w:t>7</w:t>
        </w:r>
        <w:r>
          <w:rPr>
            <w:rFonts w:ascii="Verdana" w:hAnsi="Verdana"/>
            <w:sz w:val="18"/>
            <w:szCs w:val="18"/>
          </w:rPr>
          <w:t>-0</w:t>
        </w:r>
        <w:r w:rsidR="006E0654">
          <w:rPr>
            <w:rFonts w:ascii="Verdana" w:hAnsi="Verdana"/>
            <w:sz w:val="18"/>
            <w:szCs w:val="18"/>
          </w:rPr>
          <w:t>2</w:t>
        </w:r>
        <w:r>
          <w:rPr>
            <w:rFonts w:ascii="Verdana" w:hAnsi="Verdana"/>
            <w:sz w:val="18"/>
            <w:szCs w:val="18"/>
          </w:rPr>
          <w:t>-</w:t>
        </w:r>
        <w:r w:rsidRPr="00232C6D">
          <w:rPr>
            <w:rFonts w:ascii="Verdana" w:hAnsi="Verdana"/>
            <w:sz w:val="18"/>
            <w:szCs w:val="18"/>
          </w:rPr>
          <w:t>202</w:t>
        </w:r>
        <w:r w:rsidR="006E0654">
          <w:rPr>
            <w:rFonts w:ascii="Verdana" w:hAnsi="Verdana"/>
            <w:sz w:val="18"/>
            <w:szCs w:val="18"/>
          </w:rPr>
          <w:t>5</w:t>
        </w:r>
      </w:p>
    </w:sdtContent>
  </w:sdt>
  <w:p w14:paraId="6A63EE25" w14:textId="77777777" w:rsidR="003979BF" w:rsidRDefault="003979B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AA38A" w14:textId="77777777" w:rsidR="00E10366" w:rsidRDefault="00E10366" w:rsidP="009068CD">
      <w:pPr>
        <w:spacing w:after="0" w:line="240" w:lineRule="auto"/>
      </w:pPr>
      <w:r>
        <w:separator/>
      </w:r>
    </w:p>
  </w:footnote>
  <w:footnote w:type="continuationSeparator" w:id="0">
    <w:p w14:paraId="65B47BEE" w14:textId="77777777" w:rsidR="00E10366" w:rsidRDefault="00E10366" w:rsidP="0090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1E54E" w14:textId="5D46D4DC" w:rsidR="009068CD" w:rsidRDefault="009A41BB">
    <w:pPr>
      <w:pStyle w:val="Encabezado"/>
    </w:pPr>
    <w:r>
      <w:rPr>
        <w:noProof/>
      </w:rPr>
      <mc:AlternateContent>
        <mc:Choice Requires="wps">
          <w:drawing>
            <wp:anchor distT="45720" distB="45720" distL="114300" distR="114300" simplePos="0" relativeHeight="251660288" behindDoc="0" locked="0" layoutInCell="1" allowOverlap="1" wp14:anchorId="0FC00653" wp14:editId="16F29DA5">
              <wp:simplePos x="0" y="0"/>
              <wp:positionH relativeFrom="column">
                <wp:posOffset>-213360</wp:posOffset>
              </wp:positionH>
              <wp:positionV relativeFrom="paragraph">
                <wp:posOffset>854710</wp:posOffset>
              </wp:positionV>
              <wp:extent cx="6165850" cy="914400"/>
              <wp:effectExtent l="0" t="0" r="635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914400"/>
                      </a:xfrm>
                      <a:prstGeom prst="rect">
                        <a:avLst/>
                      </a:prstGeom>
                      <a:solidFill>
                        <a:srgbClr val="FFFFFF"/>
                      </a:solidFill>
                      <a:ln w="9525">
                        <a:noFill/>
                        <a:miter lim="800000"/>
                        <a:headEnd/>
                        <a:tailEnd/>
                      </a:ln>
                    </wps:spPr>
                    <wps:txbx>
                      <w:txbxContent>
                        <w:p w14:paraId="30A0A035" w14:textId="1B85F589" w:rsidR="000D266D" w:rsidRPr="000D266D" w:rsidRDefault="000127C0" w:rsidP="000D266D">
                          <w:pPr>
                            <w:spacing w:before="154" w:line="244" w:lineRule="auto"/>
                            <w:ind w:left="2515" w:right="134" w:hanging="2031"/>
                            <w:rPr>
                              <w:rFonts w:ascii="Verdana" w:hAnsi="Verdana"/>
                              <w:i/>
                              <w:sz w:val="20"/>
                            </w:rPr>
                          </w:pPr>
                          <w:r w:rsidRPr="000D266D">
                            <w:rPr>
                              <w:rFonts w:ascii="Verdana" w:hAnsi="Verdana"/>
                              <w:sz w:val="18"/>
                              <w:szCs w:val="18"/>
                            </w:rPr>
                            <w:t>“</w:t>
                          </w:r>
                          <w:r w:rsidR="000D266D" w:rsidRPr="000D266D">
                            <w:rPr>
                              <w:rFonts w:ascii="Verdana" w:hAnsi="Verdana"/>
                              <w:i/>
                              <w:sz w:val="20"/>
                            </w:rPr>
                            <w:t>Por la cual se adoptan</w:t>
                          </w:r>
                          <w:r w:rsidR="000D266D" w:rsidRPr="000D266D">
                            <w:rPr>
                              <w:rFonts w:ascii="Verdana" w:hAnsi="Verdana"/>
                              <w:i/>
                              <w:spacing w:val="-7"/>
                              <w:sz w:val="20"/>
                            </w:rPr>
                            <w:t xml:space="preserve"> </w:t>
                          </w:r>
                          <w:r w:rsidR="000D266D" w:rsidRPr="000D266D">
                            <w:rPr>
                              <w:rFonts w:ascii="Verdana" w:hAnsi="Verdana"/>
                              <w:i/>
                              <w:sz w:val="20"/>
                            </w:rPr>
                            <w:t>las</w:t>
                          </w:r>
                          <w:r w:rsidR="000D266D" w:rsidRPr="000D266D">
                            <w:rPr>
                              <w:rFonts w:ascii="Verdana" w:hAnsi="Verdana"/>
                              <w:i/>
                              <w:spacing w:val="-5"/>
                              <w:sz w:val="20"/>
                            </w:rPr>
                            <w:t xml:space="preserve"> </w:t>
                          </w:r>
                          <w:r w:rsidR="000D266D" w:rsidRPr="000D266D">
                            <w:rPr>
                              <w:rFonts w:ascii="Verdana" w:hAnsi="Verdana"/>
                              <w:i/>
                              <w:sz w:val="20"/>
                            </w:rPr>
                            <w:t>metas</w:t>
                          </w:r>
                          <w:r w:rsidR="000D266D" w:rsidRPr="000D266D">
                            <w:rPr>
                              <w:rFonts w:ascii="Verdana" w:hAnsi="Verdana"/>
                              <w:i/>
                              <w:spacing w:val="-6"/>
                              <w:sz w:val="20"/>
                            </w:rPr>
                            <w:t xml:space="preserve"> </w:t>
                          </w:r>
                          <w:r w:rsidR="000D266D" w:rsidRPr="000D266D">
                            <w:rPr>
                              <w:rFonts w:ascii="Verdana" w:hAnsi="Verdana"/>
                              <w:i/>
                              <w:sz w:val="20"/>
                            </w:rPr>
                            <w:t>ambientales</w:t>
                          </w:r>
                          <w:r w:rsidR="000D266D" w:rsidRPr="000D266D">
                            <w:rPr>
                              <w:rFonts w:ascii="Verdana" w:hAnsi="Verdana"/>
                              <w:i/>
                              <w:spacing w:val="-3"/>
                              <w:sz w:val="20"/>
                            </w:rPr>
                            <w:t xml:space="preserve"> </w:t>
                          </w:r>
                          <w:r w:rsidR="000D266D" w:rsidRPr="000D266D">
                            <w:rPr>
                              <w:rFonts w:ascii="Verdana" w:hAnsi="Verdana"/>
                              <w:i/>
                              <w:sz w:val="20"/>
                            </w:rPr>
                            <w:t>de</w:t>
                          </w:r>
                          <w:r w:rsidR="000D266D" w:rsidRPr="000D266D">
                            <w:rPr>
                              <w:rFonts w:ascii="Verdana" w:hAnsi="Verdana"/>
                              <w:i/>
                              <w:spacing w:val="-7"/>
                              <w:sz w:val="20"/>
                            </w:rPr>
                            <w:t xml:space="preserve"> </w:t>
                          </w:r>
                          <w:r w:rsidR="000D266D" w:rsidRPr="000D266D">
                            <w:rPr>
                              <w:rFonts w:ascii="Verdana" w:hAnsi="Verdana"/>
                              <w:i/>
                              <w:sz w:val="20"/>
                            </w:rPr>
                            <w:t>que</w:t>
                          </w:r>
                          <w:r w:rsidR="000D266D" w:rsidRPr="000D266D">
                            <w:rPr>
                              <w:rFonts w:ascii="Verdana" w:hAnsi="Verdana"/>
                              <w:i/>
                              <w:spacing w:val="-6"/>
                              <w:sz w:val="20"/>
                            </w:rPr>
                            <w:t xml:space="preserve"> </w:t>
                          </w:r>
                          <w:r w:rsidR="000D266D" w:rsidRPr="000D266D">
                            <w:rPr>
                              <w:rFonts w:ascii="Verdana" w:hAnsi="Verdana"/>
                              <w:i/>
                              <w:sz w:val="20"/>
                            </w:rPr>
                            <w:t>trata</w:t>
                          </w:r>
                          <w:r w:rsidR="000D266D" w:rsidRPr="000D266D">
                            <w:rPr>
                              <w:rFonts w:ascii="Verdana" w:hAnsi="Verdana"/>
                              <w:i/>
                              <w:spacing w:val="-8"/>
                              <w:sz w:val="20"/>
                            </w:rPr>
                            <w:t xml:space="preserve"> </w:t>
                          </w:r>
                          <w:r w:rsidR="000D266D" w:rsidRPr="000D266D">
                            <w:rPr>
                              <w:rFonts w:ascii="Verdana" w:hAnsi="Verdana"/>
                              <w:i/>
                              <w:sz w:val="20"/>
                            </w:rPr>
                            <w:t>el</w:t>
                          </w:r>
                          <w:r w:rsidR="000D266D" w:rsidRPr="000D266D">
                            <w:rPr>
                              <w:rFonts w:ascii="Verdana" w:hAnsi="Verdana"/>
                              <w:i/>
                              <w:spacing w:val="-6"/>
                              <w:sz w:val="20"/>
                            </w:rPr>
                            <w:t xml:space="preserve"> </w:t>
                          </w:r>
                          <w:r w:rsidR="000D266D" w:rsidRPr="000D266D">
                            <w:rPr>
                              <w:rFonts w:ascii="Verdana" w:hAnsi="Verdana"/>
                              <w:i/>
                              <w:sz w:val="20"/>
                            </w:rPr>
                            <w:t>literal</w:t>
                          </w:r>
                          <w:r w:rsidR="000D266D" w:rsidRPr="000D266D">
                            <w:rPr>
                              <w:rFonts w:ascii="Verdana" w:hAnsi="Verdana"/>
                              <w:i/>
                              <w:spacing w:val="-5"/>
                              <w:sz w:val="20"/>
                            </w:rPr>
                            <w:t xml:space="preserve"> </w:t>
                          </w:r>
                          <w:r w:rsidR="000D266D" w:rsidRPr="000D266D">
                            <w:rPr>
                              <w:rFonts w:ascii="Verdana" w:hAnsi="Verdana"/>
                              <w:i/>
                              <w:sz w:val="20"/>
                            </w:rPr>
                            <w:t>e)</w:t>
                          </w:r>
                          <w:r w:rsidR="000D266D" w:rsidRPr="000D266D">
                            <w:rPr>
                              <w:rFonts w:ascii="Verdana" w:hAnsi="Verdana"/>
                              <w:i/>
                              <w:spacing w:val="-6"/>
                              <w:sz w:val="20"/>
                            </w:rPr>
                            <w:t xml:space="preserve"> </w:t>
                          </w:r>
                          <w:r w:rsidR="000D266D" w:rsidRPr="000D266D">
                            <w:rPr>
                              <w:rFonts w:ascii="Verdana" w:hAnsi="Verdana"/>
                              <w:i/>
                              <w:sz w:val="20"/>
                            </w:rPr>
                            <w:t>del</w:t>
                          </w:r>
                          <w:r w:rsidR="000D266D" w:rsidRPr="000D266D">
                            <w:rPr>
                              <w:rFonts w:ascii="Verdana" w:hAnsi="Verdana"/>
                              <w:i/>
                              <w:spacing w:val="-5"/>
                              <w:sz w:val="20"/>
                            </w:rPr>
                            <w:t xml:space="preserve"> </w:t>
                          </w:r>
                          <w:r w:rsidR="000D266D" w:rsidRPr="000D266D">
                            <w:rPr>
                              <w:rFonts w:ascii="Verdana" w:hAnsi="Verdana"/>
                              <w:i/>
                              <w:sz w:val="20"/>
                            </w:rPr>
                            <w:t>artículo</w:t>
                          </w:r>
                          <w:r w:rsidR="000D266D" w:rsidRPr="000D266D">
                            <w:rPr>
                              <w:rFonts w:ascii="Verdana" w:hAnsi="Verdana"/>
                              <w:i/>
                              <w:spacing w:val="-67"/>
                              <w:sz w:val="20"/>
                            </w:rPr>
                            <w:t xml:space="preserve"> </w:t>
                          </w:r>
                          <w:r w:rsidR="000D266D" w:rsidRPr="000D266D">
                            <w:rPr>
                              <w:rFonts w:ascii="Verdana" w:hAnsi="Verdana"/>
                              <w:i/>
                              <w:sz w:val="20"/>
                            </w:rPr>
                            <w:t>1.2.1.18.54.</w:t>
                          </w:r>
                          <w:r w:rsidR="000D266D" w:rsidRPr="000D266D">
                            <w:rPr>
                              <w:rFonts w:ascii="Verdana" w:hAnsi="Verdana"/>
                              <w:i/>
                              <w:spacing w:val="-4"/>
                              <w:sz w:val="20"/>
                            </w:rPr>
                            <w:t xml:space="preserve"> </w:t>
                          </w:r>
                          <w:r w:rsidR="000D266D" w:rsidRPr="000D266D">
                            <w:rPr>
                              <w:rFonts w:ascii="Verdana" w:hAnsi="Verdana"/>
                              <w:i/>
                              <w:sz w:val="20"/>
                            </w:rPr>
                            <w:t>del</w:t>
                          </w:r>
                          <w:r w:rsidR="000D266D" w:rsidRPr="000D266D">
                            <w:rPr>
                              <w:rFonts w:ascii="Verdana" w:hAnsi="Verdana"/>
                              <w:i/>
                              <w:spacing w:val="-3"/>
                              <w:sz w:val="20"/>
                            </w:rPr>
                            <w:t xml:space="preserve"> </w:t>
                          </w:r>
                          <w:r w:rsidR="000D266D" w:rsidRPr="000D266D">
                            <w:rPr>
                              <w:rFonts w:ascii="Verdana" w:hAnsi="Verdana"/>
                              <w:i/>
                              <w:sz w:val="20"/>
                            </w:rPr>
                            <w:t>Decreto</w:t>
                          </w:r>
                          <w:r w:rsidR="000D266D" w:rsidRPr="000D266D">
                            <w:rPr>
                              <w:rFonts w:ascii="Verdana" w:hAnsi="Verdana"/>
                              <w:i/>
                              <w:spacing w:val="-4"/>
                              <w:sz w:val="20"/>
                            </w:rPr>
                            <w:t xml:space="preserve"> </w:t>
                          </w:r>
                          <w:r w:rsidR="000D266D" w:rsidRPr="000D266D">
                            <w:rPr>
                              <w:rFonts w:ascii="Verdana" w:hAnsi="Verdana"/>
                              <w:i/>
                              <w:sz w:val="20"/>
                            </w:rPr>
                            <w:t>1625</w:t>
                          </w:r>
                          <w:r w:rsidR="000D266D" w:rsidRPr="000D266D">
                            <w:rPr>
                              <w:rFonts w:ascii="Verdana" w:hAnsi="Verdana"/>
                              <w:i/>
                              <w:spacing w:val="-3"/>
                              <w:sz w:val="20"/>
                            </w:rPr>
                            <w:t xml:space="preserve"> </w:t>
                          </w:r>
                          <w:r w:rsidR="000D266D" w:rsidRPr="000D266D">
                            <w:rPr>
                              <w:rFonts w:ascii="Verdana" w:hAnsi="Verdana"/>
                              <w:i/>
                              <w:sz w:val="20"/>
                            </w:rPr>
                            <w:t>de</w:t>
                          </w:r>
                          <w:r w:rsidR="000D266D" w:rsidRPr="000D266D">
                            <w:rPr>
                              <w:rFonts w:ascii="Verdana" w:hAnsi="Verdana"/>
                              <w:i/>
                              <w:spacing w:val="-5"/>
                              <w:sz w:val="20"/>
                            </w:rPr>
                            <w:t xml:space="preserve"> </w:t>
                          </w:r>
                          <w:r w:rsidR="000D266D" w:rsidRPr="000D266D">
                            <w:rPr>
                              <w:rFonts w:ascii="Verdana" w:hAnsi="Verdana"/>
                              <w:i/>
                              <w:sz w:val="20"/>
                            </w:rPr>
                            <w:t>2016</w:t>
                          </w:r>
                          <w:r w:rsidR="00F502AF">
                            <w:rPr>
                              <w:rFonts w:ascii="Verdana" w:hAnsi="Verdana"/>
                              <w:i/>
                              <w:sz w:val="20"/>
                            </w:rPr>
                            <w:t xml:space="preserve"> </w:t>
                          </w:r>
                          <w:r w:rsidR="00F502AF">
                            <w:rPr>
                              <w:rFonts w:ascii="Verdana" w:hAnsi="Verdana"/>
                            </w:rPr>
                            <w:t>Decreto único en materia tributaria</w:t>
                          </w:r>
                          <w:r w:rsidR="00F502AF" w:rsidRPr="37C49090">
                            <w:rPr>
                              <w:rFonts w:ascii="Verdana" w:hAnsi="Verdana"/>
                            </w:rPr>
                            <w:t xml:space="preserve"> y otras determinaciones</w:t>
                          </w:r>
                          <w:r w:rsidR="000D266D" w:rsidRPr="000D266D">
                            <w:rPr>
                              <w:rFonts w:ascii="Verdana" w:hAnsi="Verdana"/>
                              <w:sz w:val="18"/>
                              <w:szCs w:val="18"/>
                            </w:rPr>
                            <w:t>”.</w:t>
                          </w:r>
                        </w:p>
                        <w:p w14:paraId="22FE1824" w14:textId="1D2EE494" w:rsidR="000127C0" w:rsidRPr="000127C0" w:rsidRDefault="000127C0" w:rsidP="000127C0">
                          <w:pPr>
                            <w:spacing w:line="276" w:lineRule="auto"/>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C00653" id="_x0000_t202" coordsize="21600,21600" o:spt="202" path="m,l,21600r21600,l21600,xe">
              <v:stroke joinstyle="miter"/>
              <v:path gradientshapeok="t" o:connecttype="rect"/>
            </v:shapetype>
            <v:shape id="Cuadro de texto 2" o:spid="_x0000_s1026" type="#_x0000_t202" style="position:absolute;margin-left:-16.8pt;margin-top:67.3pt;width:485.5pt;height:1in;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" stroked="f">
              <v:textbox>
                <w:txbxContent>
                  <w:p w14:paraId="30A0A035" w14:textId="1B85F589" w:rsidR="000D266D" w:rsidRPr="000D266D" w:rsidRDefault="000127C0" w:rsidP="000D266D">
                    <w:pPr>
                      <w:spacing w:before="154" w:line="244" w:lineRule="auto"/>
                      <w:ind w:left="2515" w:right="134" w:hanging="2031"/>
                      <w:rPr>
                        <w:rFonts w:ascii="Verdana" w:hAnsi="Verdana"/>
                        <w:i/>
                        <w:sz w:val="20"/>
                      </w:rPr>
                    </w:pPr>
                    <w:r w:rsidRPr="000D266D">
                      <w:rPr>
                        <w:rFonts w:ascii="Verdana" w:hAnsi="Verdana"/>
                        <w:sz w:val="18"/>
                        <w:szCs w:val="18"/>
                      </w:rPr>
                      <w:t>“</w:t>
                    </w:r>
                    <w:r w:rsidR="000D266D" w:rsidRPr="000D266D">
                      <w:rPr>
                        <w:rFonts w:ascii="Verdana" w:hAnsi="Verdana"/>
                        <w:i/>
                        <w:sz w:val="20"/>
                      </w:rPr>
                      <w:t>Por la cual se adoptan</w:t>
                    </w:r>
                    <w:r w:rsidR="000D266D" w:rsidRPr="000D266D">
                      <w:rPr>
                        <w:rFonts w:ascii="Verdana" w:hAnsi="Verdana"/>
                        <w:i/>
                        <w:spacing w:val="-7"/>
                        <w:sz w:val="20"/>
                      </w:rPr>
                      <w:t xml:space="preserve"> </w:t>
                    </w:r>
                    <w:r w:rsidR="000D266D" w:rsidRPr="000D266D">
                      <w:rPr>
                        <w:rFonts w:ascii="Verdana" w:hAnsi="Verdana"/>
                        <w:i/>
                        <w:sz w:val="20"/>
                      </w:rPr>
                      <w:t>las</w:t>
                    </w:r>
                    <w:r w:rsidR="000D266D" w:rsidRPr="000D266D">
                      <w:rPr>
                        <w:rFonts w:ascii="Verdana" w:hAnsi="Verdana"/>
                        <w:i/>
                        <w:spacing w:val="-5"/>
                        <w:sz w:val="20"/>
                      </w:rPr>
                      <w:t xml:space="preserve"> </w:t>
                    </w:r>
                    <w:r w:rsidR="000D266D" w:rsidRPr="000D266D">
                      <w:rPr>
                        <w:rFonts w:ascii="Verdana" w:hAnsi="Verdana"/>
                        <w:i/>
                        <w:sz w:val="20"/>
                      </w:rPr>
                      <w:t>metas</w:t>
                    </w:r>
                    <w:r w:rsidR="000D266D" w:rsidRPr="000D266D">
                      <w:rPr>
                        <w:rFonts w:ascii="Verdana" w:hAnsi="Verdana"/>
                        <w:i/>
                        <w:spacing w:val="-6"/>
                        <w:sz w:val="20"/>
                      </w:rPr>
                      <w:t xml:space="preserve"> </w:t>
                    </w:r>
                    <w:r w:rsidR="000D266D" w:rsidRPr="000D266D">
                      <w:rPr>
                        <w:rFonts w:ascii="Verdana" w:hAnsi="Verdana"/>
                        <w:i/>
                        <w:sz w:val="20"/>
                      </w:rPr>
                      <w:t>ambientales</w:t>
                    </w:r>
                    <w:r w:rsidR="000D266D" w:rsidRPr="000D266D">
                      <w:rPr>
                        <w:rFonts w:ascii="Verdana" w:hAnsi="Verdana"/>
                        <w:i/>
                        <w:spacing w:val="-3"/>
                        <w:sz w:val="20"/>
                      </w:rPr>
                      <w:t xml:space="preserve"> </w:t>
                    </w:r>
                    <w:r w:rsidR="000D266D" w:rsidRPr="000D266D">
                      <w:rPr>
                        <w:rFonts w:ascii="Verdana" w:hAnsi="Verdana"/>
                        <w:i/>
                        <w:sz w:val="20"/>
                      </w:rPr>
                      <w:t>de</w:t>
                    </w:r>
                    <w:r w:rsidR="000D266D" w:rsidRPr="000D266D">
                      <w:rPr>
                        <w:rFonts w:ascii="Verdana" w:hAnsi="Verdana"/>
                        <w:i/>
                        <w:spacing w:val="-7"/>
                        <w:sz w:val="20"/>
                      </w:rPr>
                      <w:t xml:space="preserve"> </w:t>
                    </w:r>
                    <w:r w:rsidR="000D266D" w:rsidRPr="000D266D">
                      <w:rPr>
                        <w:rFonts w:ascii="Verdana" w:hAnsi="Verdana"/>
                        <w:i/>
                        <w:sz w:val="20"/>
                      </w:rPr>
                      <w:t>que</w:t>
                    </w:r>
                    <w:r w:rsidR="000D266D" w:rsidRPr="000D266D">
                      <w:rPr>
                        <w:rFonts w:ascii="Verdana" w:hAnsi="Verdana"/>
                        <w:i/>
                        <w:spacing w:val="-6"/>
                        <w:sz w:val="20"/>
                      </w:rPr>
                      <w:t xml:space="preserve"> </w:t>
                    </w:r>
                    <w:r w:rsidR="000D266D" w:rsidRPr="000D266D">
                      <w:rPr>
                        <w:rFonts w:ascii="Verdana" w:hAnsi="Verdana"/>
                        <w:i/>
                        <w:sz w:val="20"/>
                      </w:rPr>
                      <w:t>trata</w:t>
                    </w:r>
                    <w:r w:rsidR="000D266D" w:rsidRPr="000D266D">
                      <w:rPr>
                        <w:rFonts w:ascii="Verdana" w:hAnsi="Verdana"/>
                        <w:i/>
                        <w:spacing w:val="-8"/>
                        <w:sz w:val="20"/>
                      </w:rPr>
                      <w:t xml:space="preserve"> </w:t>
                    </w:r>
                    <w:r w:rsidR="000D266D" w:rsidRPr="000D266D">
                      <w:rPr>
                        <w:rFonts w:ascii="Verdana" w:hAnsi="Verdana"/>
                        <w:i/>
                        <w:sz w:val="20"/>
                      </w:rPr>
                      <w:t>el</w:t>
                    </w:r>
                    <w:r w:rsidR="000D266D" w:rsidRPr="000D266D">
                      <w:rPr>
                        <w:rFonts w:ascii="Verdana" w:hAnsi="Verdana"/>
                        <w:i/>
                        <w:spacing w:val="-6"/>
                        <w:sz w:val="20"/>
                      </w:rPr>
                      <w:t xml:space="preserve"> </w:t>
                    </w:r>
                    <w:r w:rsidR="000D266D" w:rsidRPr="000D266D">
                      <w:rPr>
                        <w:rFonts w:ascii="Verdana" w:hAnsi="Verdana"/>
                        <w:i/>
                        <w:sz w:val="20"/>
                      </w:rPr>
                      <w:t>literal</w:t>
                    </w:r>
                    <w:r w:rsidR="000D266D" w:rsidRPr="000D266D">
                      <w:rPr>
                        <w:rFonts w:ascii="Verdana" w:hAnsi="Verdana"/>
                        <w:i/>
                        <w:spacing w:val="-5"/>
                        <w:sz w:val="20"/>
                      </w:rPr>
                      <w:t xml:space="preserve"> </w:t>
                    </w:r>
                    <w:r w:rsidR="000D266D" w:rsidRPr="000D266D">
                      <w:rPr>
                        <w:rFonts w:ascii="Verdana" w:hAnsi="Verdana"/>
                        <w:i/>
                        <w:sz w:val="20"/>
                      </w:rPr>
                      <w:t>e)</w:t>
                    </w:r>
                    <w:r w:rsidR="000D266D" w:rsidRPr="000D266D">
                      <w:rPr>
                        <w:rFonts w:ascii="Verdana" w:hAnsi="Verdana"/>
                        <w:i/>
                        <w:spacing w:val="-6"/>
                        <w:sz w:val="20"/>
                      </w:rPr>
                      <w:t xml:space="preserve"> </w:t>
                    </w:r>
                    <w:r w:rsidR="000D266D" w:rsidRPr="000D266D">
                      <w:rPr>
                        <w:rFonts w:ascii="Verdana" w:hAnsi="Verdana"/>
                        <w:i/>
                        <w:sz w:val="20"/>
                      </w:rPr>
                      <w:t>del</w:t>
                    </w:r>
                    <w:r w:rsidR="000D266D" w:rsidRPr="000D266D">
                      <w:rPr>
                        <w:rFonts w:ascii="Verdana" w:hAnsi="Verdana"/>
                        <w:i/>
                        <w:spacing w:val="-5"/>
                        <w:sz w:val="20"/>
                      </w:rPr>
                      <w:t xml:space="preserve"> </w:t>
                    </w:r>
                    <w:r w:rsidR="000D266D" w:rsidRPr="000D266D">
                      <w:rPr>
                        <w:rFonts w:ascii="Verdana" w:hAnsi="Verdana"/>
                        <w:i/>
                        <w:sz w:val="20"/>
                      </w:rPr>
                      <w:t>artículo</w:t>
                    </w:r>
                    <w:r w:rsidR="000D266D" w:rsidRPr="000D266D">
                      <w:rPr>
                        <w:rFonts w:ascii="Verdana" w:hAnsi="Verdana"/>
                        <w:i/>
                        <w:spacing w:val="-67"/>
                        <w:sz w:val="20"/>
                      </w:rPr>
                      <w:t xml:space="preserve"> </w:t>
                    </w:r>
                    <w:r w:rsidR="000D266D" w:rsidRPr="000D266D">
                      <w:rPr>
                        <w:rFonts w:ascii="Verdana" w:hAnsi="Verdana"/>
                        <w:i/>
                        <w:sz w:val="20"/>
                      </w:rPr>
                      <w:t>1.2.1.18.54.</w:t>
                    </w:r>
                    <w:r w:rsidR="000D266D" w:rsidRPr="000D266D">
                      <w:rPr>
                        <w:rFonts w:ascii="Verdana" w:hAnsi="Verdana"/>
                        <w:i/>
                        <w:spacing w:val="-4"/>
                        <w:sz w:val="20"/>
                      </w:rPr>
                      <w:t xml:space="preserve"> </w:t>
                    </w:r>
                    <w:r w:rsidR="000D266D" w:rsidRPr="000D266D">
                      <w:rPr>
                        <w:rFonts w:ascii="Verdana" w:hAnsi="Verdana"/>
                        <w:i/>
                        <w:sz w:val="20"/>
                      </w:rPr>
                      <w:t>del</w:t>
                    </w:r>
                    <w:r w:rsidR="000D266D" w:rsidRPr="000D266D">
                      <w:rPr>
                        <w:rFonts w:ascii="Verdana" w:hAnsi="Verdana"/>
                        <w:i/>
                        <w:spacing w:val="-3"/>
                        <w:sz w:val="20"/>
                      </w:rPr>
                      <w:t xml:space="preserve"> </w:t>
                    </w:r>
                    <w:r w:rsidR="000D266D" w:rsidRPr="000D266D">
                      <w:rPr>
                        <w:rFonts w:ascii="Verdana" w:hAnsi="Verdana"/>
                        <w:i/>
                        <w:sz w:val="20"/>
                      </w:rPr>
                      <w:t>Decreto</w:t>
                    </w:r>
                    <w:r w:rsidR="000D266D" w:rsidRPr="000D266D">
                      <w:rPr>
                        <w:rFonts w:ascii="Verdana" w:hAnsi="Verdana"/>
                        <w:i/>
                        <w:spacing w:val="-4"/>
                        <w:sz w:val="20"/>
                      </w:rPr>
                      <w:t xml:space="preserve"> </w:t>
                    </w:r>
                    <w:r w:rsidR="000D266D" w:rsidRPr="000D266D">
                      <w:rPr>
                        <w:rFonts w:ascii="Verdana" w:hAnsi="Verdana"/>
                        <w:i/>
                        <w:sz w:val="20"/>
                      </w:rPr>
                      <w:t>1625</w:t>
                    </w:r>
                    <w:r w:rsidR="000D266D" w:rsidRPr="000D266D">
                      <w:rPr>
                        <w:rFonts w:ascii="Verdana" w:hAnsi="Verdana"/>
                        <w:i/>
                        <w:spacing w:val="-3"/>
                        <w:sz w:val="20"/>
                      </w:rPr>
                      <w:t xml:space="preserve"> </w:t>
                    </w:r>
                    <w:r w:rsidR="000D266D" w:rsidRPr="000D266D">
                      <w:rPr>
                        <w:rFonts w:ascii="Verdana" w:hAnsi="Verdana"/>
                        <w:i/>
                        <w:sz w:val="20"/>
                      </w:rPr>
                      <w:t>de</w:t>
                    </w:r>
                    <w:r w:rsidR="000D266D" w:rsidRPr="000D266D">
                      <w:rPr>
                        <w:rFonts w:ascii="Verdana" w:hAnsi="Verdana"/>
                        <w:i/>
                        <w:spacing w:val="-5"/>
                        <w:sz w:val="20"/>
                      </w:rPr>
                      <w:t xml:space="preserve"> </w:t>
                    </w:r>
                    <w:r w:rsidR="000D266D" w:rsidRPr="000D266D">
                      <w:rPr>
                        <w:rFonts w:ascii="Verdana" w:hAnsi="Verdana"/>
                        <w:i/>
                        <w:sz w:val="20"/>
                      </w:rPr>
                      <w:t>2016</w:t>
                    </w:r>
                    <w:r w:rsidR="00F502AF">
                      <w:rPr>
                        <w:rFonts w:ascii="Verdana" w:hAnsi="Verdana"/>
                        <w:i/>
                        <w:sz w:val="20"/>
                      </w:rPr>
                      <w:t xml:space="preserve"> </w:t>
                    </w:r>
                    <w:r w:rsidR="00F502AF">
                      <w:rPr>
                        <w:rFonts w:ascii="Verdana" w:hAnsi="Verdana"/>
                      </w:rPr>
                      <w:t>Decreto único en materia tributaria</w:t>
                    </w:r>
                    <w:r w:rsidR="00F502AF" w:rsidRPr="37C49090">
                      <w:rPr>
                        <w:rFonts w:ascii="Verdana" w:hAnsi="Verdana"/>
                      </w:rPr>
                      <w:t xml:space="preserve"> y otras determinaciones</w:t>
                    </w:r>
                    <w:r w:rsidR="000D266D" w:rsidRPr="000D266D">
                      <w:rPr>
                        <w:rFonts w:ascii="Verdana" w:hAnsi="Verdana"/>
                        <w:sz w:val="18"/>
                        <w:szCs w:val="18"/>
                      </w:rPr>
                      <w:t>”.</w:t>
                    </w:r>
                  </w:p>
                  <w:p w14:paraId="22FE1824" w14:textId="1D2EE494" w:rsidR="000127C0" w:rsidRPr="000127C0" w:rsidRDefault="000127C0" w:rsidP="000127C0">
                    <w:pPr>
                      <w:spacing w:line="276" w:lineRule="auto"/>
                      <w:jc w:val="both"/>
                    </w:pPr>
                  </w:p>
                </w:txbxContent>
              </v:textbox>
              <w10:wrap type="square"/>
            </v:shape>
          </w:pict>
        </mc:Fallback>
      </mc:AlternateContent>
    </w:r>
    <w:r w:rsidR="00972803" w:rsidRPr="009068CD">
      <w:rPr>
        <w:noProof/>
        <w:lang w:eastAsia="es-CO"/>
      </w:rPr>
      <w:drawing>
        <wp:anchor distT="0" distB="0" distL="114300" distR="114300" simplePos="0" relativeHeight="251658240" behindDoc="0" locked="0" layoutInCell="1" allowOverlap="1" wp14:anchorId="18A5FD51" wp14:editId="577BB29E">
          <wp:simplePos x="0" y="0"/>
          <wp:positionH relativeFrom="margin">
            <wp:posOffset>-664210</wp:posOffset>
          </wp:positionH>
          <wp:positionV relativeFrom="paragraph">
            <wp:posOffset>-450215</wp:posOffset>
          </wp:positionV>
          <wp:extent cx="7056663" cy="11657330"/>
          <wp:effectExtent l="0" t="0" r="0" b="0"/>
          <wp:wrapNone/>
          <wp:docPr id="2037033421" name="Imagen 203703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56663" cy="11657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5A3DF" w14:textId="77777777" w:rsidR="000127C0" w:rsidRDefault="000127C0">
    <w:pPr>
      <w:pStyle w:val="Encabezado"/>
    </w:pPr>
    <w:r w:rsidRPr="009068CD">
      <w:rPr>
        <w:noProof/>
        <w:lang w:eastAsia="es-CO"/>
      </w:rPr>
      <w:drawing>
        <wp:anchor distT="0" distB="0" distL="114300" distR="114300" simplePos="0" relativeHeight="251662336" behindDoc="0" locked="0" layoutInCell="1" allowOverlap="1" wp14:anchorId="07F69DFE" wp14:editId="0E3C93C0">
          <wp:simplePos x="0" y="0"/>
          <wp:positionH relativeFrom="margin">
            <wp:posOffset>-734060</wp:posOffset>
          </wp:positionH>
          <wp:positionV relativeFrom="paragraph">
            <wp:posOffset>-450215</wp:posOffset>
          </wp:positionV>
          <wp:extent cx="7120857" cy="11763375"/>
          <wp:effectExtent l="0" t="0" r="0" b="0"/>
          <wp:wrapNone/>
          <wp:docPr id="832150799" name="Imagen 832150799" descr="Imagen que contiene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4460" name="Imagen 194034460" descr="Imagen que contiene Rectángul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20857" cy="11763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E2ADB"/>
    <w:multiLevelType w:val="hybridMultilevel"/>
    <w:tmpl w:val="791A4C12"/>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 w15:restartNumberingAfterBreak="0">
    <w:nsid w:val="095E1B08"/>
    <w:multiLevelType w:val="hybridMultilevel"/>
    <w:tmpl w:val="720CC7C4"/>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18454C80"/>
    <w:multiLevelType w:val="hybridMultilevel"/>
    <w:tmpl w:val="8F60D64C"/>
    <w:lvl w:ilvl="0" w:tplc="580A0015">
      <w:start w:val="1"/>
      <w:numFmt w:val="upperLetter"/>
      <w:lvlText w:val="%1."/>
      <w:lvlJc w:val="left"/>
      <w:pPr>
        <w:ind w:left="360" w:hanging="360"/>
      </w:pPr>
      <w:rPr>
        <w:rFonts w:hint="default"/>
      </w:rPr>
    </w:lvl>
    <w:lvl w:ilvl="1" w:tplc="580A0019">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3" w15:restartNumberingAfterBreak="0">
    <w:nsid w:val="1AA032FE"/>
    <w:multiLevelType w:val="hybridMultilevel"/>
    <w:tmpl w:val="EFA4EEDC"/>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 w15:restartNumberingAfterBreak="0">
    <w:nsid w:val="5831245B"/>
    <w:multiLevelType w:val="hybridMultilevel"/>
    <w:tmpl w:val="0386726A"/>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5" w15:restartNumberingAfterBreak="0">
    <w:nsid w:val="61B10A82"/>
    <w:multiLevelType w:val="hybridMultilevel"/>
    <w:tmpl w:val="A47A4F50"/>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6" w15:restartNumberingAfterBreak="0">
    <w:nsid w:val="6D703C1C"/>
    <w:multiLevelType w:val="hybridMultilevel"/>
    <w:tmpl w:val="76204AA8"/>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7" w15:restartNumberingAfterBreak="0">
    <w:nsid w:val="76E877E8"/>
    <w:multiLevelType w:val="hybridMultilevel"/>
    <w:tmpl w:val="7A0ED956"/>
    <w:lvl w:ilvl="0" w:tplc="580A0001">
      <w:start w:val="1"/>
      <w:numFmt w:val="bullet"/>
      <w:lvlText w:val=""/>
      <w:lvlJc w:val="left"/>
      <w:pPr>
        <w:ind w:left="720" w:hanging="360"/>
      </w:pPr>
      <w:rPr>
        <w:rFonts w:ascii="Symbol" w:hAnsi="Symbol" w:hint="default"/>
      </w:rPr>
    </w:lvl>
    <w:lvl w:ilvl="1" w:tplc="580A0003">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8" w15:restartNumberingAfterBreak="0">
    <w:nsid w:val="7D8A6775"/>
    <w:multiLevelType w:val="hybridMultilevel"/>
    <w:tmpl w:val="9B34820A"/>
    <w:lvl w:ilvl="0" w:tplc="580A0001">
      <w:start w:val="1"/>
      <w:numFmt w:val="bullet"/>
      <w:lvlText w:val=""/>
      <w:lvlJc w:val="left"/>
      <w:pPr>
        <w:ind w:left="746" w:hanging="360"/>
      </w:pPr>
      <w:rPr>
        <w:rFonts w:ascii="Symbol" w:hAnsi="Symbol" w:hint="default"/>
      </w:rPr>
    </w:lvl>
    <w:lvl w:ilvl="1" w:tplc="580A0003">
      <w:start w:val="1"/>
      <w:numFmt w:val="bullet"/>
      <w:lvlText w:val="o"/>
      <w:lvlJc w:val="left"/>
      <w:pPr>
        <w:ind w:left="1466" w:hanging="360"/>
      </w:pPr>
      <w:rPr>
        <w:rFonts w:ascii="Courier New" w:hAnsi="Courier New" w:cs="Courier New" w:hint="default"/>
      </w:rPr>
    </w:lvl>
    <w:lvl w:ilvl="2" w:tplc="580A0005" w:tentative="1">
      <w:start w:val="1"/>
      <w:numFmt w:val="bullet"/>
      <w:lvlText w:val=""/>
      <w:lvlJc w:val="left"/>
      <w:pPr>
        <w:ind w:left="2186" w:hanging="360"/>
      </w:pPr>
      <w:rPr>
        <w:rFonts w:ascii="Wingdings" w:hAnsi="Wingdings" w:hint="default"/>
      </w:rPr>
    </w:lvl>
    <w:lvl w:ilvl="3" w:tplc="580A0001" w:tentative="1">
      <w:start w:val="1"/>
      <w:numFmt w:val="bullet"/>
      <w:lvlText w:val=""/>
      <w:lvlJc w:val="left"/>
      <w:pPr>
        <w:ind w:left="2906" w:hanging="360"/>
      </w:pPr>
      <w:rPr>
        <w:rFonts w:ascii="Symbol" w:hAnsi="Symbol" w:hint="default"/>
      </w:rPr>
    </w:lvl>
    <w:lvl w:ilvl="4" w:tplc="580A0003" w:tentative="1">
      <w:start w:val="1"/>
      <w:numFmt w:val="bullet"/>
      <w:lvlText w:val="o"/>
      <w:lvlJc w:val="left"/>
      <w:pPr>
        <w:ind w:left="3626" w:hanging="360"/>
      </w:pPr>
      <w:rPr>
        <w:rFonts w:ascii="Courier New" w:hAnsi="Courier New" w:cs="Courier New" w:hint="default"/>
      </w:rPr>
    </w:lvl>
    <w:lvl w:ilvl="5" w:tplc="580A0005" w:tentative="1">
      <w:start w:val="1"/>
      <w:numFmt w:val="bullet"/>
      <w:lvlText w:val=""/>
      <w:lvlJc w:val="left"/>
      <w:pPr>
        <w:ind w:left="4346" w:hanging="360"/>
      </w:pPr>
      <w:rPr>
        <w:rFonts w:ascii="Wingdings" w:hAnsi="Wingdings" w:hint="default"/>
      </w:rPr>
    </w:lvl>
    <w:lvl w:ilvl="6" w:tplc="580A0001" w:tentative="1">
      <w:start w:val="1"/>
      <w:numFmt w:val="bullet"/>
      <w:lvlText w:val=""/>
      <w:lvlJc w:val="left"/>
      <w:pPr>
        <w:ind w:left="5066" w:hanging="360"/>
      </w:pPr>
      <w:rPr>
        <w:rFonts w:ascii="Symbol" w:hAnsi="Symbol" w:hint="default"/>
      </w:rPr>
    </w:lvl>
    <w:lvl w:ilvl="7" w:tplc="580A0003" w:tentative="1">
      <w:start w:val="1"/>
      <w:numFmt w:val="bullet"/>
      <w:lvlText w:val="o"/>
      <w:lvlJc w:val="left"/>
      <w:pPr>
        <w:ind w:left="5786" w:hanging="360"/>
      </w:pPr>
      <w:rPr>
        <w:rFonts w:ascii="Courier New" w:hAnsi="Courier New" w:cs="Courier New" w:hint="default"/>
      </w:rPr>
    </w:lvl>
    <w:lvl w:ilvl="8" w:tplc="580A0005" w:tentative="1">
      <w:start w:val="1"/>
      <w:numFmt w:val="bullet"/>
      <w:lvlText w:val=""/>
      <w:lvlJc w:val="left"/>
      <w:pPr>
        <w:ind w:left="6506" w:hanging="360"/>
      </w:pPr>
      <w:rPr>
        <w:rFonts w:ascii="Wingdings" w:hAnsi="Wingdings" w:hint="default"/>
      </w:rPr>
    </w:lvl>
  </w:abstractNum>
  <w:num w:numId="1" w16cid:durableId="118493581">
    <w:abstractNumId w:val="2"/>
  </w:num>
  <w:num w:numId="2" w16cid:durableId="1353604730">
    <w:abstractNumId w:val="4"/>
  </w:num>
  <w:num w:numId="3" w16cid:durableId="2028822897">
    <w:abstractNumId w:val="0"/>
  </w:num>
  <w:num w:numId="4" w16cid:durableId="1033916592">
    <w:abstractNumId w:val="1"/>
  </w:num>
  <w:num w:numId="5" w16cid:durableId="389690457">
    <w:abstractNumId w:val="5"/>
  </w:num>
  <w:num w:numId="6" w16cid:durableId="1613168892">
    <w:abstractNumId w:val="3"/>
  </w:num>
  <w:num w:numId="7" w16cid:durableId="1107500610">
    <w:abstractNumId w:val="8"/>
  </w:num>
  <w:num w:numId="8" w16cid:durableId="2036224611">
    <w:abstractNumId w:val="6"/>
  </w:num>
  <w:num w:numId="9" w16cid:durableId="144292063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iam piero fava">
    <w15:presenceInfo w15:providerId="Windows Live" w15:userId="7493bb849944b8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042F7"/>
    <w:rsid w:val="00011C02"/>
    <w:rsid w:val="000127C0"/>
    <w:rsid w:val="00027644"/>
    <w:rsid w:val="000332E1"/>
    <w:rsid w:val="0004760B"/>
    <w:rsid w:val="00064B9A"/>
    <w:rsid w:val="00065D8C"/>
    <w:rsid w:val="00071872"/>
    <w:rsid w:val="00075D9F"/>
    <w:rsid w:val="00080A15"/>
    <w:rsid w:val="00085737"/>
    <w:rsid w:val="00094302"/>
    <w:rsid w:val="000A3438"/>
    <w:rsid w:val="000C1F60"/>
    <w:rsid w:val="000D266D"/>
    <w:rsid w:val="000D2A08"/>
    <w:rsid w:val="000D2F45"/>
    <w:rsid w:val="000F1CFA"/>
    <w:rsid w:val="000F78F6"/>
    <w:rsid w:val="00105FDD"/>
    <w:rsid w:val="00114C33"/>
    <w:rsid w:val="0012102D"/>
    <w:rsid w:val="00122272"/>
    <w:rsid w:val="001426EA"/>
    <w:rsid w:val="001464D6"/>
    <w:rsid w:val="00155599"/>
    <w:rsid w:val="00157CB3"/>
    <w:rsid w:val="0016512A"/>
    <w:rsid w:val="00165874"/>
    <w:rsid w:val="001675F1"/>
    <w:rsid w:val="00167967"/>
    <w:rsid w:val="00184F19"/>
    <w:rsid w:val="00187D7C"/>
    <w:rsid w:val="00190EB6"/>
    <w:rsid w:val="001A4EB9"/>
    <w:rsid w:val="001A6E1E"/>
    <w:rsid w:val="001B30A5"/>
    <w:rsid w:val="001B51BE"/>
    <w:rsid w:val="001C11E7"/>
    <w:rsid w:val="001C29ED"/>
    <w:rsid w:val="001C47F6"/>
    <w:rsid w:val="001D183F"/>
    <w:rsid w:val="001D50E4"/>
    <w:rsid w:val="001E446F"/>
    <w:rsid w:val="001F3A4D"/>
    <w:rsid w:val="00200E5E"/>
    <w:rsid w:val="0021233D"/>
    <w:rsid w:val="002252D6"/>
    <w:rsid w:val="00230959"/>
    <w:rsid w:val="00232C6D"/>
    <w:rsid w:val="00247F7B"/>
    <w:rsid w:val="002546F9"/>
    <w:rsid w:val="00254D56"/>
    <w:rsid w:val="00261015"/>
    <w:rsid w:val="00283BCB"/>
    <w:rsid w:val="00290D74"/>
    <w:rsid w:val="002961D6"/>
    <w:rsid w:val="002A5DC8"/>
    <w:rsid w:val="002B7ADA"/>
    <w:rsid w:val="002C4360"/>
    <w:rsid w:val="002D0073"/>
    <w:rsid w:val="002D452A"/>
    <w:rsid w:val="002D6312"/>
    <w:rsid w:val="002D6981"/>
    <w:rsid w:val="002D7B15"/>
    <w:rsid w:val="002E2304"/>
    <w:rsid w:val="002F0E5B"/>
    <w:rsid w:val="002F34EE"/>
    <w:rsid w:val="002F7917"/>
    <w:rsid w:val="003010C3"/>
    <w:rsid w:val="00311EB8"/>
    <w:rsid w:val="00332227"/>
    <w:rsid w:val="00344389"/>
    <w:rsid w:val="003537BC"/>
    <w:rsid w:val="003573E5"/>
    <w:rsid w:val="0036467D"/>
    <w:rsid w:val="0037562B"/>
    <w:rsid w:val="00384943"/>
    <w:rsid w:val="00384F58"/>
    <w:rsid w:val="00385FA7"/>
    <w:rsid w:val="003871E4"/>
    <w:rsid w:val="003979BF"/>
    <w:rsid w:val="003B1380"/>
    <w:rsid w:val="003B46D2"/>
    <w:rsid w:val="003B55D2"/>
    <w:rsid w:val="003C0F23"/>
    <w:rsid w:val="003C156F"/>
    <w:rsid w:val="003D0CD6"/>
    <w:rsid w:val="003E2B3F"/>
    <w:rsid w:val="003E72D3"/>
    <w:rsid w:val="003E7769"/>
    <w:rsid w:val="0040308F"/>
    <w:rsid w:val="00404357"/>
    <w:rsid w:val="004172EC"/>
    <w:rsid w:val="0042499E"/>
    <w:rsid w:val="00431CA8"/>
    <w:rsid w:val="0044174F"/>
    <w:rsid w:val="004619C8"/>
    <w:rsid w:val="0047277C"/>
    <w:rsid w:val="004736B3"/>
    <w:rsid w:val="00492545"/>
    <w:rsid w:val="00494E87"/>
    <w:rsid w:val="00496938"/>
    <w:rsid w:val="004A047E"/>
    <w:rsid w:val="004A29FD"/>
    <w:rsid w:val="004C0464"/>
    <w:rsid w:val="004C24B1"/>
    <w:rsid w:val="004C4F85"/>
    <w:rsid w:val="004C7FC7"/>
    <w:rsid w:val="004D070B"/>
    <w:rsid w:val="004D554F"/>
    <w:rsid w:val="004E00F5"/>
    <w:rsid w:val="004E0BE2"/>
    <w:rsid w:val="004F2141"/>
    <w:rsid w:val="004F738C"/>
    <w:rsid w:val="00501E75"/>
    <w:rsid w:val="00503729"/>
    <w:rsid w:val="00505C7A"/>
    <w:rsid w:val="00510038"/>
    <w:rsid w:val="00522266"/>
    <w:rsid w:val="00525DCE"/>
    <w:rsid w:val="0053242A"/>
    <w:rsid w:val="0053618D"/>
    <w:rsid w:val="0054143D"/>
    <w:rsid w:val="005633AB"/>
    <w:rsid w:val="005850E4"/>
    <w:rsid w:val="00594A72"/>
    <w:rsid w:val="005A6CC0"/>
    <w:rsid w:val="005B0B8D"/>
    <w:rsid w:val="005B1FA6"/>
    <w:rsid w:val="005B4022"/>
    <w:rsid w:val="005C264B"/>
    <w:rsid w:val="005D55C6"/>
    <w:rsid w:val="005D5665"/>
    <w:rsid w:val="005D7921"/>
    <w:rsid w:val="005E6AC6"/>
    <w:rsid w:val="00604465"/>
    <w:rsid w:val="00610A29"/>
    <w:rsid w:val="006118FB"/>
    <w:rsid w:val="0061273E"/>
    <w:rsid w:val="006166BF"/>
    <w:rsid w:val="00621CBD"/>
    <w:rsid w:val="006424AC"/>
    <w:rsid w:val="00645411"/>
    <w:rsid w:val="00645DCF"/>
    <w:rsid w:val="00653693"/>
    <w:rsid w:val="00666685"/>
    <w:rsid w:val="00667983"/>
    <w:rsid w:val="00675644"/>
    <w:rsid w:val="00675DE6"/>
    <w:rsid w:val="00683CEF"/>
    <w:rsid w:val="0069234A"/>
    <w:rsid w:val="00693DF1"/>
    <w:rsid w:val="00696DDF"/>
    <w:rsid w:val="006A7344"/>
    <w:rsid w:val="006D4FAD"/>
    <w:rsid w:val="006D7B09"/>
    <w:rsid w:val="006E0654"/>
    <w:rsid w:val="006E72FF"/>
    <w:rsid w:val="007145AA"/>
    <w:rsid w:val="00717AB6"/>
    <w:rsid w:val="00727BDB"/>
    <w:rsid w:val="00741DB6"/>
    <w:rsid w:val="00745FC7"/>
    <w:rsid w:val="0075598C"/>
    <w:rsid w:val="00765A18"/>
    <w:rsid w:val="00770652"/>
    <w:rsid w:val="007828B4"/>
    <w:rsid w:val="00783E62"/>
    <w:rsid w:val="00794AE6"/>
    <w:rsid w:val="007A0E45"/>
    <w:rsid w:val="007A0F78"/>
    <w:rsid w:val="007A13D7"/>
    <w:rsid w:val="007A612F"/>
    <w:rsid w:val="007B004A"/>
    <w:rsid w:val="007B04D4"/>
    <w:rsid w:val="007C21BF"/>
    <w:rsid w:val="007C4B6B"/>
    <w:rsid w:val="007E184F"/>
    <w:rsid w:val="007F417F"/>
    <w:rsid w:val="007F6997"/>
    <w:rsid w:val="0080484A"/>
    <w:rsid w:val="00813F76"/>
    <w:rsid w:val="00817CE5"/>
    <w:rsid w:val="008265A2"/>
    <w:rsid w:val="00830C52"/>
    <w:rsid w:val="008317F9"/>
    <w:rsid w:val="008654E6"/>
    <w:rsid w:val="00866884"/>
    <w:rsid w:val="00884DF5"/>
    <w:rsid w:val="00887037"/>
    <w:rsid w:val="008A275A"/>
    <w:rsid w:val="008A502B"/>
    <w:rsid w:val="008A7C48"/>
    <w:rsid w:val="008B6B7B"/>
    <w:rsid w:val="008C3BCA"/>
    <w:rsid w:val="008C684A"/>
    <w:rsid w:val="008D27F5"/>
    <w:rsid w:val="008D661E"/>
    <w:rsid w:val="008E05AC"/>
    <w:rsid w:val="008E24C9"/>
    <w:rsid w:val="008F1ACF"/>
    <w:rsid w:val="008F7208"/>
    <w:rsid w:val="009068CD"/>
    <w:rsid w:val="00917519"/>
    <w:rsid w:val="0093296C"/>
    <w:rsid w:val="00936578"/>
    <w:rsid w:val="00937CC6"/>
    <w:rsid w:val="009436BE"/>
    <w:rsid w:val="00954024"/>
    <w:rsid w:val="009641DE"/>
    <w:rsid w:val="00972803"/>
    <w:rsid w:val="00974A4A"/>
    <w:rsid w:val="00982C83"/>
    <w:rsid w:val="00985BC3"/>
    <w:rsid w:val="00991F49"/>
    <w:rsid w:val="00995F3A"/>
    <w:rsid w:val="009960EB"/>
    <w:rsid w:val="009A3CEF"/>
    <w:rsid w:val="009A41BB"/>
    <w:rsid w:val="009B18AF"/>
    <w:rsid w:val="009C5451"/>
    <w:rsid w:val="009D0A99"/>
    <w:rsid w:val="009D7890"/>
    <w:rsid w:val="009E53BB"/>
    <w:rsid w:val="009E69AE"/>
    <w:rsid w:val="009F59C1"/>
    <w:rsid w:val="009F70A8"/>
    <w:rsid w:val="00A02F4A"/>
    <w:rsid w:val="00A0541D"/>
    <w:rsid w:val="00A21D19"/>
    <w:rsid w:val="00A277AE"/>
    <w:rsid w:val="00A575BC"/>
    <w:rsid w:val="00A77434"/>
    <w:rsid w:val="00A868DE"/>
    <w:rsid w:val="00A93D88"/>
    <w:rsid w:val="00A94D79"/>
    <w:rsid w:val="00A96925"/>
    <w:rsid w:val="00AA2660"/>
    <w:rsid w:val="00AA298A"/>
    <w:rsid w:val="00AA5097"/>
    <w:rsid w:val="00AB043E"/>
    <w:rsid w:val="00AB1B2C"/>
    <w:rsid w:val="00AC6F0D"/>
    <w:rsid w:val="00AD1B41"/>
    <w:rsid w:val="00AE12AA"/>
    <w:rsid w:val="00AF45E3"/>
    <w:rsid w:val="00AF7971"/>
    <w:rsid w:val="00B05C8F"/>
    <w:rsid w:val="00B134F5"/>
    <w:rsid w:val="00B20587"/>
    <w:rsid w:val="00B20BDE"/>
    <w:rsid w:val="00B23B66"/>
    <w:rsid w:val="00B510F2"/>
    <w:rsid w:val="00B5418A"/>
    <w:rsid w:val="00B64A43"/>
    <w:rsid w:val="00B66AF0"/>
    <w:rsid w:val="00B737E5"/>
    <w:rsid w:val="00B73DC9"/>
    <w:rsid w:val="00B77664"/>
    <w:rsid w:val="00B8043D"/>
    <w:rsid w:val="00B814A7"/>
    <w:rsid w:val="00B861DF"/>
    <w:rsid w:val="00B91594"/>
    <w:rsid w:val="00B92390"/>
    <w:rsid w:val="00B928F4"/>
    <w:rsid w:val="00B93073"/>
    <w:rsid w:val="00BA2702"/>
    <w:rsid w:val="00BB0087"/>
    <w:rsid w:val="00BD28B5"/>
    <w:rsid w:val="00BE0577"/>
    <w:rsid w:val="00BE588F"/>
    <w:rsid w:val="00BE5BEC"/>
    <w:rsid w:val="00BE611F"/>
    <w:rsid w:val="00BE6FF4"/>
    <w:rsid w:val="00BE7BBA"/>
    <w:rsid w:val="00BF3DEC"/>
    <w:rsid w:val="00C01958"/>
    <w:rsid w:val="00C074D4"/>
    <w:rsid w:val="00C13CC2"/>
    <w:rsid w:val="00C14A0C"/>
    <w:rsid w:val="00C16F61"/>
    <w:rsid w:val="00C2088A"/>
    <w:rsid w:val="00C22C6B"/>
    <w:rsid w:val="00C273FA"/>
    <w:rsid w:val="00C31906"/>
    <w:rsid w:val="00C47DCF"/>
    <w:rsid w:val="00C51530"/>
    <w:rsid w:val="00C532A8"/>
    <w:rsid w:val="00C67FF2"/>
    <w:rsid w:val="00C70B76"/>
    <w:rsid w:val="00C7798E"/>
    <w:rsid w:val="00CB0226"/>
    <w:rsid w:val="00CD105E"/>
    <w:rsid w:val="00CD42CF"/>
    <w:rsid w:val="00CD6EE7"/>
    <w:rsid w:val="00CE0DCA"/>
    <w:rsid w:val="00CF1B21"/>
    <w:rsid w:val="00D057D8"/>
    <w:rsid w:val="00D05A39"/>
    <w:rsid w:val="00D45C90"/>
    <w:rsid w:val="00D62E40"/>
    <w:rsid w:val="00D63C76"/>
    <w:rsid w:val="00D73EC9"/>
    <w:rsid w:val="00D92571"/>
    <w:rsid w:val="00DA0072"/>
    <w:rsid w:val="00DC18FD"/>
    <w:rsid w:val="00DD1998"/>
    <w:rsid w:val="00DD1B07"/>
    <w:rsid w:val="00DD3C5F"/>
    <w:rsid w:val="00DD6339"/>
    <w:rsid w:val="00DE35B7"/>
    <w:rsid w:val="00DF02B8"/>
    <w:rsid w:val="00E019A2"/>
    <w:rsid w:val="00E10366"/>
    <w:rsid w:val="00E10739"/>
    <w:rsid w:val="00E11B49"/>
    <w:rsid w:val="00E15AC0"/>
    <w:rsid w:val="00E16EC3"/>
    <w:rsid w:val="00E3417A"/>
    <w:rsid w:val="00E35847"/>
    <w:rsid w:val="00E42AEF"/>
    <w:rsid w:val="00E45860"/>
    <w:rsid w:val="00E668F8"/>
    <w:rsid w:val="00E762B1"/>
    <w:rsid w:val="00E8045D"/>
    <w:rsid w:val="00E80552"/>
    <w:rsid w:val="00E86E22"/>
    <w:rsid w:val="00E908F5"/>
    <w:rsid w:val="00EA27B0"/>
    <w:rsid w:val="00EB0928"/>
    <w:rsid w:val="00EB36DD"/>
    <w:rsid w:val="00EC3CE9"/>
    <w:rsid w:val="00ED3972"/>
    <w:rsid w:val="00ED514F"/>
    <w:rsid w:val="00EE357B"/>
    <w:rsid w:val="00F040B1"/>
    <w:rsid w:val="00F1078B"/>
    <w:rsid w:val="00F1155F"/>
    <w:rsid w:val="00F3374E"/>
    <w:rsid w:val="00F502AF"/>
    <w:rsid w:val="00F5071B"/>
    <w:rsid w:val="00F5689E"/>
    <w:rsid w:val="00F673E8"/>
    <w:rsid w:val="00F80401"/>
    <w:rsid w:val="00F80818"/>
    <w:rsid w:val="00FA0244"/>
    <w:rsid w:val="00FA7E48"/>
    <w:rsid w:val="00FB1238"/>
    <w:rsid w:val="00FB572D"/>
    <w:rsid w:val="00FC62BD"/>
    <w:rsid w:val="00FC7471"/>
    <w:rsid w:val="00FE3D78"/>
    <w:rsid w:val="00FE5F2E"/>
    <w:rsid w:val="00FE7114"/>
    <w:rsid w:val="00FF5571"/>
    <w:rsid w:val="02EE4D5A"/>
    <w:rsid w:val="37C4909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839AE"/>
  <w15:chartTrackingRefBased/>
  <w15:docId w15:val="{93726C8B-68A0-4ECC-9809-AB7690AE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68CD"/>
    <w:pPr>
      <w:spacing w:line="256" w:lineRule="auto"/>
    </w:pPr>
    <w:rPr>
      <w:kern w:val="2"/>
      <w14:ligatures w14:val="standardContextu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0D266D"/>
    <w:pPr>
      <w:widowControl w:val="0"/>
      <w:autoSpaceDE w:val="0"/>
      <w:autoSpaceDN w:val="0"/>
      <w:spacing w:after="0" w:line="240" w:lineRule="auto"/>
    </w:pPr>
    <w:rPr>
      <w:rFonts w:ascii="Arial MT" w:eastAsia="Arial MT" w:hAnsi="Arial MT" w:cs="Arial MT"/>
      <w:kern w:val="0"/>
      <w:sz w:val="21"/>
      <w:szCs w:val="21"/>
      <w:lang w:val="es-ES"/>
      <w14:ligatures w14:val="none"/>
    </w:rPr>
  </w:style>
  <w:style w:type="character" w:customStyle="1" w:styleId="TextoindependienteCar">
    <w:name w:val="Texto independiente Car"/>
    <w:basedOn w:val="Fuentedeprrafopredeter"/>
    <w:link w:val="Textoindependiente"/>
    <w:uiPriority w:val="1"/>
    <w:rsid w:val="000D266D"/>
    <w:rPr>
      <w:rFonts w:ascii="Arial MT" w:eastAsia="Arial MT" w:hAnsi="Arial MT" w:cs="Arial MT"/>
      <w:sz w:val="21"/>
      <w:szCs w:val="21"/>
      <w:lang w:val="es-ES"/>
    </w:rPr>
  </w:style>
  <w:style w:type="character" w:styleId="Refdecomentario">
    <w:name w:val="annotation reference"/>
    <w:basedOn w:val="Fuentedeprrafopredeter"/>
    <w:uiPriority w:val="99"/>
    <w:semiHidden/>
    <w:unhideWhenUsed/>
    <w:rsid w:val="000D266D"/>
    <w:rPr>
      <w:sz w:val="16"/>
      <w:szCs w:val="16"/>
    </w:rPr>
  </w:style>
  <w:style w:type="paragraph" w:styleId="Textocomentario">
    <w:name w:val="annotation text"/>
    <w:basedOn w:val="Normal"/>
    <w:link w:val="TextocomentarioCar"/>
    <w:uiPriority w:val="99"/>
    <w:unhideWhenUsed/>
    <w:rsid w:val="000D266D"/>
    <w:pPr>
      <w:spacing w:line="240" w:lineRule="auto"/>
    </w:pPr>
    <w:rPr>
      <w:sz w:val="20"/>
      <w:szCs w:val="20"/>
    </w:rPr>
  </w:style>
  <w:style w:type="character" w:customStyle="1" w:styleId="TextocomentarioCar">
    <w:name w:val="Texto comentario Car"/>
    <w:basedOn w:val="Fuentedeprrafopredeter"/>
    <w:link w:val="Textocomentario"/>
    <w:uiPriority w:val="99"/>
    <w:rsid w:val="000D266D"/>
    <w:rPr>
      <w:kern w:val="2"/>
      <w:sz w:val="20"/>
      <w:szCs w:val="20"/>
      <w14:ligatures w14:val="standardContextual"/>
    </w:rPr>
  </w:style>
  <w:style w:type="table" w:customStyle="1" w:styleId="TableNormal">
    <w:name w:val="Table Normal"/>
    <w:uiPriority w:val="2"/>
    <w:semiHidden/>
    <w:unhideWhenUsed/>
    <w:qFormat/>
    <w:rsid w:val="000D266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266D"/>
    <w:pPr>
      <w:widowControl w:val="0"/>
      <w:autoSpaceDE w:val="0"/>
      <w:autoSpaceDN w:val="0"/>
      <w:spacing w:before="4" w:after="0" w:line="240" w:lineRule="auto"/>
      <w:ind w:left="95"/>
    </w:pPr>
    <w:rPr>
      <w:rFonts w:ascii="Arial MT" w:eastAsia="Arial MT" w:hAnsi="Arial MT" w:cs="Arial MT"/>
      <w:kern w:val="0"/>
      <w:lang w:val="es-ES"/>
      <w14:ligatures w14:val="none"/>
    </w:rPr>
  </w:style>
  <w:style w:type="paragraph" w:styleId="Prrafodelista">
    <w:name w:val="List Paragraph"/>
    <w:basedOn w:val="Normal"/>
    <w:uiPriority w:val="1"/>
    <w:qFormat/>
    <w:rsid w:val="000D266D"/>
    <w:pPr>
      <w:ind w:left="720"/>
      <w:contextualSpacing/>
    </w:pPr>
  </w:style>
  <w:style w:type="paragraph" w:styleId="Textodeglobo">
    <w:name w:val="Balloon Text"/>
    <w:basedOn w:val="Normal"/>
    <w:link w:val="TextodegloboCar"/>
    <w:uiPriority w:val="99"/>
    <w:semiHidden/>
    <w:unhideWhenUsed/>
    <w:rsid w:val="005B0B8D"/>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5B0B8D"/>
    <w:rPr>
      <w:rFonts w:ascii="Times New Roman" w:hAnsi="Times New Roman" w:cs="Times New Roman"/>
      <w:kern w:val="2"/>
      <w:sz w:val="18"/>
      <w:szCs w:val="18"/>
      <w14:ligatures w14:val="standardContextual"/>
    </w:rPr>
  </w:style>
  <w:style w:type="paragraph" w:styleId="Asuntodelcomentario">
    <w:name w:val="annotation subject"/>
    <w:basedOn w:val="Textocomentario"/>
    <w:next w:val="Textocomentario"/>
    <w:link w:val="AsuntodelcomentarioCar"/>
    <w:uiPriority w:val="99"/>
    <w:semiHidden/>
    <w:unhideWhenUsed/>
    <w:rsid w:val="00E86E22"/>
    <w:rPr>
      <w:b/>
      <w:bCs/>
    </w:rPr>
  </w:style>
  <w:style w:type="character" w:customStyle="1" w:styleId="AsuntodelcomentarioCar">
    <w:name w:val="Asunto del comentario Car"/>
    <w:basedOn w:val="TextocomentarioCar"/>
    <w:link w:val="Asuntodelcomentario"/>
    <w:uiPriority w:val="99"/>
    <w:semiHidden/>
    <w:rsid w:val="00E86E22"/>
    <w:rPr>
      <w:b/>
      <w:bCs/>
      <w:kern w:val="2"/>
      <w:sz w:val="20"/>
      <w:szCs w:val="20"/>
      <w14:ligatures w14:val="standardContextual"/>
    </w:rPr>
  </w:style>
  <w:style w:type="paragraph" w:styleId="Revisin">
    <w:name w:val="Revision"/>
    <w:hidden/>
    <w:uiPriority w:val="99"/>
    <w:semiHidden/>
    <w:rsid w:val="003E7769"/>
    <w:pPr>
      <w:spacing w:after="0" w:line="240" w:lineRule="auto"/>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359865977">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1127504388">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605766788">
      <w:bodyDiv w:val="1"/>
      <w:marLeft w:val="0"/>
      <w:marRight w:val="0"/>
      <w:marTop w:val="0"/>
      <w:marBottom w:val="0"/>
      <w:divBdr>
        <w:top w:val="none" w:sz="0" w:space="0" w:color="auto"/>
        <w:left w:val="none" w:sz="0" w:space="0" w:color="auto"/>
        <w:bottom w:val="none" w:sz="0" w:space="0" w:color="auto"/>
        <w:right w:val="none" w:sz="0" w:space="0" w:color="auto"/>
      </w:divBdr>
    </w:div>
    <w:div w:id="164785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stornormativo.creg.gov.co/gestor/entorno/docs/decreto_1625_2016.ht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370EA-A034-834A-9DB1-3A89252E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2684</Words>
  <Characters>14762</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Ambiente</dc:creator>
  <cp:keywords/>
  <dc:description/>
  <cp:lastModifiedBy>giam piero fava</cp:lastModifiedBy>
  <cp:revision>2</cp:revision>
  <cp:lastPrinted>2025-08-06T21:45:00Z</cp:lastPrinted>
  <dcterms:created xsi:type="dcterms:W3CDTF">2025-12-18T17:34:00Z</dcterms:created>
  <dcterms:modified xsi:type="dcterms:W3CDTF">2025-12-18T17:34:00Z</dcterms:modified>
</cp:coreProperties>
</file>